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none"/>
        </w:rPr>
      </w:pPr>
    </w:p>
    <w:p>
      <w:pPr>
        <w:rPr>
          <w:sz w:val="84"/>
          <w:szCs w:val="84"/>
          <w:u w:val="none"/>
        </w:rPr>
      </w:pPr>
    </w:p>
    <w:p>
      <w:pPr>
        <w:rPr>
          <w:sz w:val="84"/>
          <w:szCs w:val="84"/>
          <w:u w:val="none"/>
        </w:rPr>
      </w:pPr>
    </w:p>
    <w:p>
      <w:pPr>
        <w:rPr>
          <w:sz w:val="84"/>
          <w:szCs w:val="84"/>
          <w:u w:val="none"/>
        </w:rPr>
      </w:pPr>
    </w:p>
    <w:p>
      <w:pPr>
        <w:jc w:val="center"/>
        <w:rPr>
          <w:sz w:val="52"/>
          <w:szCs w:val="52"/>
          <w:u w:val="none"/>
        </w:rPr>
      </w:pPr>
      <w:r>
        <w:rPr>
          <w:rFonts w:hint="eastAsia"/>
          <w:sz w:val="52"/>
          <w:szCs w:val="52"/>
          <w:u w:val="none"/>
          <w:lang w:val="en-US" w:eastAsia="zh-CN"/>
        </w:rPr>
        <w:t>2023</w:t>
      </w:r>
      <w:r>
        <w:rPr>
          <w:rFonts w:hint="eastAsia"/>
          <w:sz w:val="52"/>
          <w:szCs w:val="52"/>
          <w:u w:val="none"/>
        </w:rPr>
        <w:t>年</w:t>
      </w:r>
      <w:r>
        <w:rPr>
          <w:rFonts w:hint="eastAsia"/>
          <w:sz w:val="52"/>
          <w:szCs w:val="52"/>
          <w:u w:val="none"/>
          <w:lang w:eastAsia="zh-CN"/>
        </w:rPr>
        <w:t>海南热带雨林国家公园管理局毛瑞分局</w:t>
      </w:r>
      <w:r>
        <w:rPr>
          <w:rFonts w:hint="eastAsia"/>
          <w:sz w:val="52"/>
          <w:szCs w:val="52"/>
          <w:u w:val="none"/>
        </w:rPr>
        <w:t>预算</w:t>
      </w:r>
    </w:p>
    <w:p>
      <w:pPr>
        <w:ind w:firstLine="1680"/>
        <w:jc w:val="center"/>
        <w:rPr>
          <w:sz w:val="84"/>
          <w:szCs w:val="84"/>
          <w:u w:val="none"/>
        </w:rPr>
      </w:pPr>
    </w:p>
    <w:p>
      <w:pPr>
        <w:ind w:firstLine="1680"/>
        <w:jc w:val="center"/>
        <w:rPr>
          <w:sz w:val="84"/>
          <w:szCs w:val="84"/>
          <w:u w:val="none"/>
        </w:rPr>
      </w:pPr>
    </w:p>
    <w:p>
      <w:pPr>
        <w:ind w:firstLine="1680"/>
        <w:jc w:val="center"/>
        <w:rPr>
          <w:sz w:val="84"/>
          <w:szCs w:val="84"/>
          <w:u w:val="none"/>
        </w:rPr>
      </w:pPr>
    </w:p>
    <w:p>
      <w:pPr>
        <w:ind w:firstLine="1680"/>
        <w:jc w:val="center"/>
        <w:rPr>
          <w:sz w:val="84"/>
          <w:szCs w:val="84"/>
          <w:u w:val="none"/>
        </w:rPr>
      </w:pPr>
    </w:p>
    <w:p>
      <w:pPr>
        <w:rPr>
          <w:sz w:val="84"/>
          <w:szCs w:val="84"/>
          <w:u w:val="none"/>
        </w:rPr>
      </w:pPr>
    </w:p>
    <w:p>
      <w:pPr>
        <w:jc w:val="center"/>
        <w:rPr>
          <w:rFonts w:ascii="黑体" w:hAnsi="黑体" w:eastAsia="黑体"/>
          <w:sz w:val="52"/>
          <w:szCs w:val="52"/>
          <w:u w:val="none"/>
        </w:rPr>
      </w:pPr>
      <w:r>
        <w:rPr>
          <w:rFonts w:hint="eastAsia" w:ascii="黑体" w:hAnsi="黑体" w:eastAsia="黑体"/>
          <w:sz w:val="52"/>
          <w:szCs w:val="52"/>
          <w:u w:val="none"/>
        </w:rPr>
        <w:t>目录</w:t>
      </w:r>
    </w:p>
    <w:p>
      <w:pPr>
        <w:pStyle w:val="6"/>
        <w:numPr>
          <w:ilvl w:val="0"/>
          <w:numId w:val="1"/>
        </w:numPr>
        <w:ind w:firstLineChars="0"/>
        <w:jc w:val="left"/>
        <w:rPr>
          <w:rFonts w:ascii="黑体" w:hAnsi="黑体" w:eastAsia="黑体"/>
          <w:sz w:val="32"/>
          <w:szCs w:val="32"/>
          <w:u w:val="none"/>
        </w:rPr>
      </w:pPr>
      <w:r>
        <w:rPr>
          <w:rFonts w:hint="eastAsia" w:ascii="黑体" w:hAnsi="黑体" w:eastAsia="黑体"/>
          <w:sz w:val="32"/>
          <w:szCs w:val="32"/>
          <w:u w:val="none"/>
        </w:rPr>
        <w:t xml:space="preserve">  </w:t>
      </w:r>
      <w:r>
        <w:rPr>
          <w:rFonts w:hint="eastAsia" w:ascii="仿宋_GB2312" w:hAnsi="黑体" w:eastAsia="仿宋_GB2312" w:cs="仿宋_GB2312"/>
          <w:sz w:val="32"/>
          <w:szCs w:val="32"/>
          <w:u w:val="none"/>
        </w:rPr>
        <w:t xml:space="preserve"> </w:t>
      </w:r>
      <w:r>
        <w:rPr>
          <w:rFonts w:hint="eastAsia" w:ascii="仿宋_GB2312" w:hAnsi="黑体" w:eastAsia="仿宋_GB2312" w:cs="仿宋_GB2312"/>
          <w:sz w:val="32"/>
          <w:szCs w:val="32"/>
          <w:u w:val="none"/>
          <w:lang w:eastAsia="zh-CN"/>
        </w:rPr>
        <w:t>海南热带雨林国家公园管理局毛瑞分局</w:t>
      </w:r>
      <w:r>
        <w:rPr>
          <w:rFonts w:hint="eastAsia" w:ascii="黑体" w:hAnsi="黑体" w:eastAsia="黑体"/>
          <w:sz w:val="32"/>
          <w:szCs w:val="32"/>
          <w:u w:val="none"/>
        </w:rPr>
        <w:t>概况</w:t>
      </w:r>
    </w:p>
    <w:p>
      <w:pPr>
        <w:pStyle w:val="6"/>
        <w:numPr>
          <w:ilvl w:val="0"/>
          <w:numId w:val="2"/>
        </w:numPr>
        <w:ind w:firstLineChars="0"/>
        <w:jc w:val="left"/>
        <w:rPr>
          <w:rFonts w:ascii="黑体" w:hAnsi="黑体" w:eastAsia="黑体"/>
          <w:sz w:val="32"/>
          <w:szCs w:val="32"/>
          <w:u w:val="none"/>
        </w:rPr>
      </w:pPr>
      <w:r>
        <w:rPr>
          <w:rFonts w:hint="eastAsia" w:ascii="黑体" w:hAnsi="黑体" w:eastAsia="黑体"/>
          <w:sz w:val="32"/>
          <w:szCs w:val="32"/>
          <w:u w:val="none"/>
        </w:rPr>
        <w:t>主要职能</w:t>
      </w:r>
    </w:p>
    <w:p>
      <w:pPr>
        <w:pStyle w:val="6"/>
        <w:numPr>
          <w:ilvl w:val="0"/>
          <w:numId w:val="2"/>
        </w:numPr>
        <w:ind w:firstLineChars="0"/>
        <w:jc w:val="left"/>
        <w:rPr>
          <w:rFonts w:ascii="黑体" w:hAnsi="黑体" w:eastAsia="黑体"/>
          <w:sz w:val="32"/>
          <w:szCs w:val="32"/>
          <w:u w:val="none"/>
        </w:rPr>
      </w:pPr>
      <w:r>
        <w:rPr>
          <w:rFonts w:hint="eastAsia" w:ascii="黑体" w:hAnsi="黑体" w:eastAsia="黑体"/>
          <w:sz w:val="32"/>
          <w:szCs w:val="32"/>
          <w:u w:val="none"/>
        </w:rPr>
        <w:t>部门预算单位构成（单位公开没有这部分内容）</w:t>
      </w:r>
    </w:p>
    <w:p>
      <w:pPr>
        <w:pStyle w:val="6"/>
        <w:numPr>
          <w:ilvl w:val="0"/>
          <w:numId w:val="1"/>
        </w:numPr>
        <w:ind w:firstLineChars="0"/>
        <w:rPr>
          <w:rFonts w:ascii="黑体" w:hAnsi="黑体" w:eastAsia="黑体"/>
          <w:sz w:val="32"/>
          <w:szCs w:val="32"/>
          <w:u w:val="none"/>
        </w:rPr>
      </w:pPr>
      <w:r>
        <w:rPr>
          <w:rFonts w:hint="eastAsia" w:ascii="黑体" w:hAnsi="黑体" w:eastAsia="黑体"/>
          <w:sz w:val="32"/>
          <w:szCs w:val="32"/>
          <w:u w:val="none"/>
        </w:rPr>
        <w:t xml:space="preserve"> </w:t>
      </w:r>
      <w:r>
        <w:rPr>
          <w:rFonts w:hint="eastAsia" w:ascii="黑体" w:hAnsi="黑体" w:eastAsia="黑体"/>
          <w:sz w:val="32"/>
          <w:szCs w:val="32"/>
          <w:u w:val="none"/>
          <w:lang w:eastAsia="zh-CN"/>
        </w:rPr>
        <w:t>海南</w:t>
      </w:r>
      <w:r>
        <w:rPr>
          <w:rFonts w:hint="eastAsia" w:ascii="仿宋_GB2312" w:hAnsi="黑体" w:eastAsia="仿宋_GB2312" w:cs="仿宋_GB2312"/>
          <w:sz w:val="32"/>
          <w:szCs w:val="32"/>
          <w:u w:val="none"/>
          <w:lang w:eastAsia="zh-CN"/>
        </w:rPr>
        <w:t>热带雨林国家公园管理局毛瑞分局</w:t>
      </w:r>
      <w:r>
        <w:rPr>
          <w:rFonts w:hint="eastAsia" w:ascii="黑体" w:hAnsi="黑体" w:eastAsia="黑体"/>
          <w:sz w:val="32"/>
          <w:szCs w:val="32"/>
          <w:u w:val="none"/>
          <w:lang w:val="en-US" w:eastAsia="zh-CN"/>
        </w:rPr>
        <w:t>2023</w:t>
      </w:r>
      <w:r>
        <w:rPr>
          <w:rFonts w:hint="eastAsia" w:ascii="黑体" w:hAnsi="黑体" w:eastAsia="黑体"/>
          <w:sz w:val="32"/>
          <w:szCs w:val="32"/>
          <w:u w:val="none"/>
        </w:rPr>
        <w:t>年部门（单位）预算表</w:t>
      </w:r>
    </w:p>
    <w:p>
      <w:pPr>
        <w:pStyle w:val="6"/>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财政拨款收支总表</w:t>
      </w:r>
    </w:p>
    <w:p>
      <w:pPr>
        <w:pStyle w:val="6"/>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一般公共预算支出表</w:t>
      </w:r>
    </w:p>
    <w:p>
      <w:pPr>
        <w:pStyle w:val="6"/>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一般公共预算基本支出表</w:t>
      </w:r>
    </w:p>
    <w:p>
      <w:pPr>
        <w:pStyle w:val="6"/>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一般公共预算“三公”经费支出表</w:t>
      </w:r>
    </w:p>
    <w:p>
      <w:pPr>
        <w:pStyle w:val="6"/>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政府性基金预算支出表。</w:t>
      </w:r>
    </w:p>
    <w:p>
      <w:pPr>
        <w:pStyle w:val="6"/>
        <w:numPr>
          <w:ilvl w:val="0"/>
          <w:numId w:val="3"/>
        </w:numPr>
        <w:ind w:firstLineChars="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政府性基金预算“三公”经费支出表</w:t>
      </w:r>
    </w:p>
    <w:p>
      <w:pPr>
        <w:pStyle w:val="6"/>
        <w:numPr>
          <w:ilvl w:val="0"/>
          <w:numId w:val="3"/>
        </w:numPr>
        <w:ind w:firstLineChars="0"/>
        <w:jc w:val="left"/>
        <w:rPr>
          <w:rFonts w:ascii="黑体" w:hAnsi="黑体" w:eastAsia="黑体"/>
          <w:sz w:val="32"/>
          <w:szCs w:val="32"/>
          <w:u w:val="none"/>
        </w:rPr>
      </w:pPr>
      <w:r>
        <w:rPr>
          <w:rFonts w:hint="eastAsia" w:ascii="仿宋_GB2312" w:hAnsi="仿宋_GB2312" w:eastAsia="仿宋_GB2312" w:cs="仿宋_GB2312"/>
          <w:sz w:val="32"/>
          <w:szCs w:val="32"/>
          <w:u w:val="none"/>
        </w:rPr>
        <w:t>部门</w:t>
      </w:r>
      <w:r>
        <w:rPr>
          <w:rFonts w:hint="eastAsia" w:ascii="仿宋_GB2312" w:hAnsi="仿宋_GB2312" w:eastAsia="仿宋_GB2312" w:cs="仿宋_GB2312"/>
          <w:sz w:val="32"/>
          <w:szCs w:val="32"/>
          <w:u w:val="none"/>
          <w:lang w:eastAsia="zh-CN"/>
        </w:rPr>
        <w:t>（单位）</w:t>
      </w:r>
      <w:r>
        <w:rPr>
          <w:rFonts w:hint="eastAsia" w:ascii="仿宋_GB2312" w:hAnsi="仿宋_GB2312" w:eastAsia="仿宋_GB2312" w:cs="仿宋_GB2312"/>
          <w:sz w:val="32"/>
          <w:szCs w:val="32"/>
          <w:u w:val="none"/>
        </w:rPr>
        <w:t>收支总表</w:t>
      </w:r>
    </w:p>
    <w:p>
      <w:pPr>
        <w:pStyle w:val="6"/>
        <w:numPr>
          <w:ilvl w:val="0"/>
          <w:numId w:val="3"/>
        </w:numPr>
        <w:ind w:firstLineChars="0"/>
        <w:jc w:val="left"/>
        <w:rPr>
          <w:rFonts w:ascii="黑体" w:hAnsi="黑体" w:eastAsia="黑体"/>
          <w:sz w:val="32"/>
          <w:szCs w:val="32"/>
          <w:u w:val="none"/>
        </w:rPr>
      </w:pPr>
      <w:r>
        <w:rPr>
          <w:rFonts w:hint="eastAsia" w:ascii="仿宋_GB2312" w:hAnsi="仿宋_GB2312" w:eastAsia="仿宋_GB2312" w:cs="仿宋_GB2312"/>
          <w:sz w:val="32"/>
          <w:szCs w:val="32"/>
          <w:u w:val="none"/>
        </w:rPr>
        <w:t>部门</w:t>
      </w:r>
      <w:r>
        <w:rPr>
          <w:rFonts w:hint="eastAsia" w:ascii="仿宋_GB2312" w:hAnsi="仿宋_GB2312" w:eastAsia="仿宋_GB2312" w:cs="仿宋_GB2312"/>
          <w:sz w:val="32"/>
          <w:szCs w:val="32"/>
          <w:u w:val="none"/>
          <w:lang w:eastAsia="zh-CN"/>
        </w:rPr>
        <w:t>（单位）</w:t>
      </w:r>
      <w:r>
        <w:rPr>
          <w:rFonts w:hint="eastAsia" w:ascii="仿宋_GB2312" w:hAnsi="仿宋_GB2312" w:eastAsia="仿宋_GB2312" w:cs="仿宋_GB2312"/>
          <w:sz w:val="32"/>
          <w:szCs w:val="32"/>
          <w:u w:val="none"/>
        </w:rPr>
        <w:t>收入总表</w:t>
      </w:r>
    </w:p>
    <w:p>
      <w:pPr>
        <w:pStyle w:val="6"/>
        <w:numPr>
          <w:ilvl w:val="0"/>
          <w:numId w:val="3"/>
        </w:numPr>
        <w:ind w:firstLineChars="0"/>
        <w:jc w:val="left"/>
        <w:rPr>
          <w:rFonts w:ascii="黑体" w:hAnsi="黑体" w:eastAsia="黑体"/>
          <w:sz w:val="32"/>
          <w:szCs w:val="32"/>
          <w:u w:val="none"/>
        </w:rPr>
      </w:pPr>
      <w:r>
        <w:rPr>
          <w:rFonts w:hint="eastAsia" w:ascii="仿宋_GB2312" w:hAnsi="仿宋_GB2312" w:eastAsia="仿宋_GB2312" w:cs="仿宋_GB2312"/>
          <w:sz w:val="32"/>
          <w:szCs w:val="32"/>
          <w:u w:val="none"/>
        </w:rPr>
        <w:t>部门</w:t>
      </w:r>
      <w:r>
        <w:rPr>
          <w:rFonts w:hint="eastAsia" w:ascii="仿宋_GB2312" w:hAnsi="仿宋_GB2312" w:eastAsia="仿宋_GB2312" w:cs="仿宋_GB2312"/>
          <w:sz w:val="32"/>
          <w:szCs w:val="32"/>
          <w:u w:val="none"/>
          <w:lang w:eastAsia="zh-CN"/>
        </w:rPr>
        <w:t>（单位）</w:t>
      </w:r>
      <w:r>
        <w:rPr>
          <w:rFonts w:hint="eastAsia" w:ascii="仿宋_GB2312" w:hAnsi="仿宋_GB2312" w:eastAsia="仿宋_GB2312" w:cs="仿宋_GB2312"/>
          <w:sz w:val="32"/>
          <w:szCs w:val="32"/>
          <w:u w:val="none"/>
        </w:rPr>
        <w:t>支出总表</w:t>
      </w:r>
    </w:p>
    <w:p>
      <w:pPr>
        <w:pStyle w:val="6"/>
        <w:numPr>
          <w:ilvl w:val="0"/>
          <w:numId w:val="3"/>
        </w:numPr>
        <w:ind w:firstLineChars="0"/>
        <w:jc w:val="left"/>
        <w:rPr>
          <w:rFonts w:ascii="黑体" w:hAnsi="黑体" w:eastAsia="黑体"/>
          <w:sz w:val="32"/>
          <w:szCs w:val="32"/>
          <w:u w:val="none"/>
        </w:rPr>
      </w:pPr>
      <w:r>
        <w:rPr>
          <w:rFonts w:hint="eastAsia" w:ascii="仿宋_GB2312" w:hAnsi="仿宋_GB2312" w:eastAsia="仿宋_GB2312" w:cs="仿宋_GB2312"/>
          <w:sz w:val="32"/>
          <w:szCs w:val="32"/>
          <w:u w:val="none"/>
        </w:rPr>
        <w:t>项目支出绩效信息表</w:t>
      </w:r>
    </w:p>
    <w:p>
      <w:pPr>
        <w:pStyle w:val="6"/>
        <w:numPr>
          <w:ilvl w:val="0"/>
          <w:numId w:val="1"/>
        </w:numPr>
        <w:ind w:firstLineChars="0"/>
        <w:jc w:val="left"/>
        <w:rPr>
          <w:rFonts w:ascii="仿宋_GB2312" w:hAnsi="仿宋_GB2312" w:eastAsia="仿宋_GB2312" w:cs="仿宋_GB2312"/>
          <w:sz w:val="32"/>
          <w:szCs w:val="32"/>
          <w:u w:val="none"/>
        </w:rPr>
      </w:pPr>
      <w:r>
        <w:rPr>
          <w:rFonts w:hint="eastAsia" w:ascii="黑体" w:hAnsi="黑体" w:eastAsia="黑体"/>
          <w:sz w:val="32"/>
          <w:szCs w:val="32"/>
          <w:u w:val="none"/>
        </w:rPr>
        <w:t xml:space="preserve">  </w:t>
      </w:r>
      <w:r>
        <w:rPr>
          <w:rFonts w:hint="eastAsia" w:ascii="黑体" w:hAnsi="黑体" w:eastAsia="黑体"/>
          <w:sz w:val="32"/>
          <w:szCs w:val="32"/>
          <w:u w:val="none"/>
          <w:lang w:eastAsia="zh-CN"/>
        </w:rPr>
        <w:t>海南</w:t>
      </w:r>
      <w:r>
        <w:rPr>
          <w:rFonts w:hint="eastAsia" w:ascii="仿宋_GB2312" w:hAnsi="黑体" w:eastAsia="仿宋_GB2312" w:cs="仿宋_GB2312"/>
          <w:sz w:val="32"/>
          <w:szCs w:val="32"/>
          <w:u w:val="none"/>
          <w:lang w:eastAsia="zh-CN"/>
        </w:rPr>
        <w:t>热带雨林国家公园管理局毛瑞分局</w:t>
      </w:r>
      <w:r>
        <w:rPr>
          <w:rFonts w:hint="eastAsia" w:ascii="黑体" w:hAnsi="黑体" w:eastAsia="黑体"/>
          <w:sz w:val="32"/>
          <w:szCs w:val="32"/>
          <w:u w:val="none"/>
          <w:lang w:val="en-US" w:eastAsia="zh-CN"/>
        </w:rPr>
        <w:t>2023</w:t>
      </w:r>
      <w:r>
        <w:rPr>
          <w:rFonts w:hint="eastAsia" w:ascii="黑体" w:hAnsi="黑体" w:eastAsia="黑体"/>
          <w:sz w:val="32"/>
          <w:szCs w:val="32"/>
          <w:u w:val="none"/>
        </w:rPr>
        <w:t>年部门（单位）预算情况说明</w:t>
      </w:r>
    </w:p>
    <w:p>
      <w:pPr>
        <w:pStyle w:val="6"/>
        <w:numPr>
          <w:ilvl w:val="0"/>
          <w:numId w:val="1"/>
        </w:numPr>
        <w:ind w:firstLineChars="0"/>
        <w:jc w:val="left"/>
        <w:rPr>
          <w:rFonts w:ascii="仿宋_GB2312" w:hAnsi="仿宋_GB2312" w:eastAsia="仿宋_GB2312" w:cs="仿宋_GB2312"/>
          <w:sz w:val="32"/>
          <w:szCs w:val="32"/>
          <w:u w:val="none"/>
        </w:rPr>
      </w:pPr>
      <w:r>
        <w:rPr>
          <w:rFonts w:hint="eastAsia" w:ascii="黑体" w:hAnsi="黑体" w:eastAsia="黑体"/>
          <w:sz w:val="32"/>
          <w:szCs w:val="32"/>
          <w:u w:val="none"/>
        </w:rPr>
        <w:t xml:space="preserve">   名词解释</w:t>
      </w:r>
    </w:p>
    <w:p>
      <w:pPr>
        <w:pStyle w:val="6"/>
        <w:ind w:left="1320" w:firstLine="0" w:firstLineChars="0"/>
        <w:jc w:val="left"/>
        <w:rPr>
          <w:rFonts w:ascii="黑体" w:hAnsi="黑体" w:eastAsia="黑体"/>
          <w:sz w:val="32"/>
          <w:szCs w:val="32"/>
          <w:u w:val="none"/>
        </w:rPr>
      </w:pPr>
    </w:p>
    <w:p>
      <w:pPr>
        <w:jc w:val="left"/>
        <w:rPr>
          <w:rFonts w:ascii="黑体" w:hAnsi="黑体" w:eastAsia="黑体"/>
          <w:sz w:val="32"/>
          <w:szCs w:val="32"/>
          <w:u w:val="none"/>
        </w:rPr>
      </w:pPr>
    </w:p>
    <w:p>
      <w:pPr>
        <w:jc w:val="left"/>
        <w:rPr>
          <w:rFonts w:ascii="黑体" w:hAnsi="黑体" w:eastAsia="黑体"/>
          <w:sz w:val="32"/>
          <w:szCs w:val="32"/>
          <w:u w:val="none"/>
        </w:rPr>
      </w:pPr>
    </w:p>
    <w:p>
      <w:pPr>
        <w:jc w:val="left"/>
        <w:rPr>
          <w:rFonts w:ascii="黑体" w:hAnsi="黑体" w:eastAsia="黑体"/>
          <w:sz w:val="32"/>
          <w:szCs w:val="32"/>
          <w:u w:val="none"/>
        </w:rPr>
      </w:pPr>
    </w:p>
    <w:p>
      <w:pPr>
        <w:pStyle w:val="6"/>
        <w:numPr>
          <w:ilvl w:val="0"/>
          <w:numId w:val="4"/>
        </w:numPr>
        <w:ind w:firstLineChars="0"/>
        <w:jc w:val="center"/>
        <w:rPr>
          <w:rFonts w:ascii="仿宋_GB2312" w:hAnsi="仿宋_GB2312" w:eastAsia="仿宋_GB2312" w:cs="仿宋_GB2312"/>
          <w:sz w:val="32"/>
          <w:szCs w:val="32"/>
          <w:u w:val="none"/>
        </w:rPr>
      </w:pPr>
      <w:r>
        <w:rPr>
          <w:rFonts w:hint="eastAsia" w:ascii="黑体" w:hAnsi="黑体" w:eastAsia="黑体"/>
          <w:sz w:val="32"/>
          <w:szCs w:val="32"/>
          <w:u w:val="none"/>
        </w:rPr>
        <w:t xml:space="preserve">  </w:t>
      </w:r>
      <w:r>
        <w:rPr>
          <w:rFonts w:hint="eastAsia" w:ascii="黑体" w:hAnsi="黑体" w:eastAsia="黑体"/>
          <w:sz w:val="32"/>
          <w:szCs w:val="32"/>
          <w:u w:val="none"/>
          <w:lang w:eastAsia="zh-CN"/>
        </w:rPr>
        <w:t>海南</w:t>
      </w:r>
      <w:r>
        <w:rPr>
          <w:rFonts w:hint="eastAsia" w:ascii="仿宋_GB2312" w:hAnsi="黑体" w:eastAsia="仿宋_GB2312" w:cs="仿宋_GB2312"/>
          <w:b/>
          <w:bCs/>
          <w:sz w:val="32"/>
          <w:szCs w:val="32"/>
          <w:u w:val="none"/>
          <w:lang w:eastAsia="zh-CN"/>
        </w:rPr>
        <w:t>热带雨林国家公园管理局毛瑞分局</w:t>
      </w:r>
      <w:r>
        <w:rPr>
          <w:rFonts w:hint="eastAsia" w:ascii="黑体" w:hAnsi="黑体" w:eastAsia="黑体"/>
          <w:b w:val="0"/>
          <w:bCs w:val="0"/>
          <w:sz w:val="32"/>
          <w:szCs w:val="32"/>
          <w:u w:val="none"/>
        </w:rPr>
        <w:t>概况</w:t>
      </w:r>
    </w:p>
    <w:p>
      <w:pPr>
        <w:jc w:val="left"/>
        <w:rPr>
          <w:rFonts w:ascii="仿宋_GB2312" w:hAnsi="仿宋_GB2312" w:eastAsia="仿宋_GB2312" w:cs="仿宋_GB2312"/>
          <w:sz w:val="32"/>
          <w:szCs w:val="32"/>
          <w:u w:val="none"/>
        </w:rPr>
      </w:pPr>
    </w:p>
    <w:p>
      <w:pPr>
        <w:pStyle w:val="6"/>
        <w:numPr>
          <w:ilvl w:val="0"/>
          <w:numId w:val="5"/>
        </w:numPr>
        <w:ind w:firstLineChars="0"/>
        <w:jc w:val="left"/>
        <w:rPr>
          <w:rFonts w:ascii="黑体" w:hAnsi="黑体" w:eastAsia="黑体" w:cs="仿宋_GB2312"/>
          <w:sz w:val="32"/>
          <w:szCs w:val="32"/>
          <w:u w:val="none"/>
        </w:rPr>
      </w:pPr>
      <w:r>
        <w:rPr>
          <w:rFonts w:hint="eastAsia" w:ascii="黑体" w:hAnsi="黑体" w:eastAsia="黑体" w:cs="仿宋_GB2312"/>
          <w:sz w:val="32"/>
          <w:szCs w:val="32"/>
          <w:u w:val="none"/>
        </w:rPr>
        <w:t>主要职能</w:t>
      </w:r>
    </w:p>
    <w:p>
      <w:pPr>
        <w:pStyle w:val="6"/>
        <w:numPr>
          <w:ilvl w:val="-1"/>
          <w:numId w:val="0"/>
        </w:numPr>
        <w:ind w:left="640" w:leftChars="0" w:firstLine="0" w:firstLineChars="0"/>
        <w:rPr>
          <w:rFonts w:hint="eastAsia" w:ascii="仿宋_GB2312" w:hAnsi="黑体" w:eastAsia="仿宋_GB2312" w:cs="仿宋_GB2312"/>
          <w:sz w:val="32"/>
          <w:szCs w:val="32"/>
          <w:u w:val="none"/>
        </w:rPr>
      </w:pPr>
      <w:r>
        <w:rPr>
          <w:rFonts w:hint="eastAsia" w:ascii="仿宋_GB2312" w:hAnsi="黑体" w:eastAsia="仿宋_GB2312" w:cs="仿宋_GB2312"/>
          <w:sz w:val="32"/>
          <w:szCs w:val="32"/>
          <w:u w:val="none"/>
        </w:rPr>
        <w:t>海南热带雨林国家公园管理局毛瑞分局的主要职责是:</w:t>
      </w:r>
    </w:p>
    <w:p>
      <w:pPr>
        <w:ind w:left="640" w:leftChars="305" w:firstLine="160" w:firstLineChars="50"/>
        <w:jc w:val="left"/>
        <w:rPr>
          <w:rFonts w:hint="eastAsia" w:ascii="仿宋_GB2312" w:hAnsi="黑体" w:eastAsia="仿宋_GB2312" w:cs="仿宋_GB2312"/>
          <w:sz w:val="32"/>
          <w:szCs w:val="32"/>
          <w:u w:val="none"/>
        </w:rPr>
      </w:pPr>
      <w:r>
        <w:rPr>
          <w:rFonts w:hint="eastAsia" w:ascii="仿宋_GB2312" w:hAnsi="黑体" w:eastAsia="仿宋_GB2312" w:cs="仿宋_GB2312"/>
          <w:sz w:val="32"/>
          <w:szCs w:val="32"/>
          <w:u w:val="none"/>
        </w:rPr>
        <w:t>(一)承担辖区内的生态保护、自然资源资产管理、特</w:t>
      </w:r>
    </w:p>
    <w:p>
      <w:pPr>
        <w:ind w:left="640" w:leftChars="305" w:firstLine="160" w:firstLineChars="50"/>
        <w:jc w:val="left"/>
        <w:rPr>
          <w:rFonts w:hint="eastAsia" w:ascii="仿宋_GB2312" w:hAnsi="黑体" w:eastAsia="仿宋_GB2312" w:cs="仿宋_GB2312"/>
          <w:sz w:val="32"/>
          <w:szCs w:val="32"/>
          <w:u w:val="none"/>
        </w:rPr>
      </w:pPr>
      <w:r>
        <w:rPr>
          <w:rFonts w:hint="eastAsia" w:ascii="仿宋_GB2312" w:hAnsi="黑体" w:eastAsia="仿宋_GB2312" w:cs="仿宋_GB2312"/>
          <w:sz w:val="32"/>
          <w:szCs w:val="32"/>
          <w:u w:val="none"/>
        </w:rPr>
        <w:t>许经营管理、社会参与管理、宣传推介等事务性工作。</w:t>
      </w:r>
    </w:p>
    <w:p>
      <w:pPr>
        <w:ind w:left="640" w:leftChars="305" w:firstLine="160" w:firstLineChars="50"/>
        <w:jc w:val="left"/>
        <w:rPr>
          <w:rFonts w:hint="eastAsia" w:ascii="仿宋_GB2312" w:hAnsi="黑体" w:eastAsia="仿宋_GB2312" w:cs="仿宋_GB2312"/>
          <w:sz w:val="32"/>
          <w:szCs w:val="32"/>
          <w:u w:val="none"/>
        </w:rPr>
      </w:pPr>
      <w:r>
        <w:rPr>
          <w:rFonts w:hint="eastAsia" w:ascii="仿宋_GB2312" w:hAnsi="黑体" w:eastAsia="仿宋_GB2312" w:cs="仿宋_GB2312"/>
          <w:sz w:val="32"/>
          <w:szCs w:val="32"/>
          <w:u w:val="none"/>
        </w:rPr>
        <w:t>(二)负责辖区内基础设施建设、安全生产、森林防火及病虫害防治工作。</w:t>
      </w:r>
    </w:p>
    <w:p>
      <w:pPr>
        <w:ind w:left="640" w:leftChars="305" w:firstLine="160" w:firstLineChars="50"/>
        <w:jc w:val="left"/>
        <w:rPr>
          <w:rFonts w:hint="eastAsia" w:ascii="仿宋_GB2312" w:hAnsi="黑体" w:eastAsia="仿宋_GB2312" w:cs="仿宋_GB2312"/>
          <w:sz w:val="32"/>
          <w:szCs w:val="32"/>
          <w:u w:val="none"/>
        </w:rPr>
      </w:pPr>
      <w:r>
        <w:rPr>
          <w:rFonts w:hint="eastAsia" w:ascii="仿宋_GB2312" w:hAnsi="黑体" w:eastAsia="仿宋_GB2312" w:cs="仿宋_GB2312"/>
          <w:sz w:val="32"/>
          <w:szCs w:val="32"/>
          <w:u w:val="none"/>
        </w:rPr>
        <w:t>(三)组织开展科研活动、资源调查、生态环境监测和评价等工作。</w:t>
      </w:r>
    </w:p>
    <w:p>
      <w:pPr>
        <w:ind w:left="640" w:leftChars="305" w:firstLine="160" w:firstLineChars="50"/>
        <w:jc w:val="left"/>
        <w:rPr>
          <w:ins w:id="0" w:author="lenovo" w:date="2023-02-02T11:28:53Z"/>
          <w:rFonts w:hint="eastAsia" w:ascii="仿宋_GB2312" w:hAnsi="黑体" w:eastAsia="仿宋_GB2312" w:cs="仿宋_GB2312"/>
          <w:sz w:val="32"/>
          <w:szCs w:val="32"/>
          <w:u w:val="none"/>
        </w:rPr>
      </w:pPr>
      <w:r>
        <w:rPr>
          <w:rFonts w:hint="eastAsia" w:ascii="仿宋_GB2312" w:hAnsi="黑体" w:eastAsia="仿宋_GB2312" w:cs="仿宋_GB2312"/>
          <w:sz w:val="32"/>
          <w:szCs w:val="32"/>
          <w:u w:val="none"/>
        </w:rPr>
        <w:t>(四)组织开展生态体验、科普教育等活动。</w:t>
      </w:r>
    </w:p>
    <w:p>
      <w:pPr>
        <w:ind w:left="640" w:leftChars="305" w:firstLine="160" w:firstLineChars="50"/>
        <w:jc w:val="left"/>
        <w:rPr>
          <w:rFonts w:hint="eastAsia" w:ascii="仿宋_GB2312" w:hAnsi="黑体" w:eastAsia="仿宋_GB2312" w:cs="仿宋_GB2312"/>
          <w:sz w:val="32"/>
          <w:szCs w:val="32"/>
          <w:u w:val="none"/>
        </w:rPr>
      </w:pPr>
      <w:r>
        <w:rPr>
          <w:rFonts w:hint="eastAsia" w:ascii="仿宋_GB2312" w:hAnsi="黑体" w:eastAsia="仿宋_GB2312" w:cs="仿宋_GB2312"/>
          <w:sz w:val="32"/>
          <w:szCs w:val="32"/>
          <w:u w:val="none"/>
        </w:rPr>
        <w:t>(五)配合地方政府做好相关工作，承办上级部门交办的其他工作。</w:t>
      </w:r>
    </w:p>
    <w:p>
      <w:pPr>
        <w:pStyle w:val="6"/>
        <w:numPr>
          <w:ilvl w:val="0"/>
          <w:numId w:val="5"/>
        </w:numPr>
        <w:ind w:firstLineChars="0"/>
        <w:jc w:val="left"/>
        <w:rPr>
          <w:rFonts w:ascii="黑体" w:hAnsi="黑体" w:eastAsia="黑体" w:cs="仿宋_GB2312"/>
          <w:sz w:val="32"/>
          <w:szCs w:val="32"/>
          <w:u w:val="none"/>
        </w:rPr>
      </w:pPr>
      <w:r>
        <w:rPr>
          <w:rFonts w:hint="eastAsia" w:ascii="黑体" w:hAnsi="黑体" w:eastAsia="黑体" w:cs="仿宋_GB2312"/>
          <w:sz w:val="32"/>
          <w:szCs w:val="32"/>
          <w:u w:val="none"/>
        </w:rPr>
        <w:t>部门预算单位构成（单位公开没有此部分内容）</w:t>
      </w:r>
    </w:p>
    <w:p>
      <w:pPr>
        <w:ind w:left="800"/>
        <w:jc w:val="left"/>
        <w:rPr>
          <w:rFonts w:hint="eastAsia" w:ascii="仿宋_GB2312" w:hAnsi="黑体" w:eastAsia="仿宋_GB2312" w:cs="仿宋_GB2312"/>
          <w:sz w:val="32"/>
          <w:szCs w:val="32"/>
          <w:u w:val="none"/>
          <w:lang w:eastAsia="zh-CN"/>
        </w:rPr>
      </w:pPr>
      <w:r>
        <w:rPr>
          <w:rFonts w:hint="eastAsia" w:ascii="仿宋_GB2312" w:hAnsi="黑体" w:eastAsia="仿宋_GB2312" w:cs="仿宋_GB2312"/>
          <w:sz w:val="32"/>
          <w:szCs w:val="32"/>
          <w:u w:val="none"/>
          <w:lang w:eastAsia="zh-CN"/>
        </w:rPr>
        <w:t>无</w:t>
      </w:r>
    </w:p>
    <w:p>
      <w:pPr>
        <w:ind w:firstLine="640" w:firstLineChars="200"/>
        <w:rPr>
          <w:rFonts w:ascii="黑体" w:hAnsi="黑体" w:eastAsia="黑体"/>
          <w:sz w:val="32"/>
          <w:szCs w:val="32"/>
          <w:u w:val="none"/>
        </w:rPr>
      </w:pPr>
      <w:r>
        <w:rPr>
          <w:rFonts w:hint="eastAsia" w:ascii="黑体" w:hAnsi="黑体" w:eastAsia="黑体"/>
          <w:sz w:val="32"/>
          <w:szCs w:val="32"/>
          <w:u w:val="none"/>
        </w:rPr>
        <w:t xml:space="preserve">第二部分 </w:t>
      </w:r>
      <w:r>
        <w:rPr>
          <w:rFonts w:hint="eastAsia" w:ascii="仿宋_GB2312" w:hAnsi="黑体" w:eastAsia="仿宋_GB2312" w:cs="仿宋_GB2312"/>
          <w:sz w:val="32"/>
          <w:szCs w:val="32"/>
          <w:u w:val="none"/>
        </w:rPr>
        <w:t xml:space="preserve"> </w:t>
      </w:r>
      <w:r>
        <w:rPr>
          <w:rFonts w:hint="eastAsia" w:ascii="仿宋_GB2312" w:hAnsi="黑体" w:eastAsia="仿宋_GB2312" w:cs="仿宋_GB2312"/>
          <w:b/>
          <w:bCs/>
          <w:sz w:val="32"/>
          <w:szCs w:val="32"/>
          <w:u w:val="none"/>
        </w:rPr>
        <w:t>海南热带雨林国家公园管理局毛瑞分局</w:t>
      </w:r>
      <w:r>
        <w:rPr>
          <w:rFonts w:hint="eastAsia" w:ascii="黑体" w:hAnsi="黑体" w:eastAsia="黑体"/>
          <w:b w:val="0"/>
          <w:bCs w:val="0"/>
          <w:sz w:val="32"/>
          <w:szCs w:val="32"/>
          <w:u w:val="none"/>
        </w:rPr>
        <w:t>预算表</w:t>
      </w:r>
    </w:p>
    <w:p>
      <w:pPr>
        <w:ind w:left="800"/>
        <w:jc w:val="left"/>
        <w:rPr>
          <w:rFonts w:ascii="黑体" w:hAnsi="黑体" w:eastAsia="黑体"/>
          <w:sz w:val="32"/>
          <w:szCs w:val="32"/>
          <w:u w:val="none"/>
        </w:rPr>
      </w:pPr>
    </w:p>
    <w:p>
      <w:pPr>
        <w:ind w:left="800"/>
        <w:jc w:val="center"/>
        <w:rPr>
          <w:rFonts w:ascii="仿宋_GB2312" w:hAnsi="黑体" w:eastAsia="仿宋_GB2312"/>
          <w:b/>
          <w:sz w:val="32"/>
          <w:szCs w:val="32"/>
          <w:u w:val="none"/>
        </w:rPr>
      </w:pPr>
      <w:r>
        <w:rPr>
          <w:rFonts w:hint="eastAsia" w:ascii="仿宋_GB2312" w:hAnsi="黑体" w:eastAsia="仿宋_GB2312"/>
          <w:b/>
          <w:sz w:val="32"/>
          <w:szCs w:val="32"/>
          <w:u w:val="none"/>
        </w:rPr>
        <w:t>（此部分内容即为部门或单位预算公开表）</w:t>
      </w:r>
    </w:p>
    <w:p>
      <w:pPr>
        <w:rPr>
          <w:rFonts w:ascii="黑体" w:hAnsi="黑体" w:eastAsia="黑体"/>
          <w:sz w:val="32"/>
          <w:szCs w:val="32"/>
          <w:u w:val="none"/>
        </w:rPr>
      </w:pPr>
    </w:p>
    <w:p>
      <w:pPr>
        <w:ind w:firstLine="640" w:firstLineChars="200"/>
        <w:rPr>
          <w:rFonts w:ascii="黑体" w:hAnsi="黑体" w:eastAsia="黑体"/>
          <w:sz w:val="32"/>
          <w:szCs w:val="32"/>
          <w:u w:val="none"/>
        </w:rPr>
      </w:pPr>
      <w:r>
        <w:rPr>
          <w:rFonts w:hint="eastAsia" w:ascii="黑体" w:hAnsi="黑体" w:eastAsia="黑体"/>
          <w:sz w:val="32"/>
          <w:szCs w:val="32"/>
          <w:u w:val="none"/>
        </w:rPr>
        <w:t xml:space="preserve">第三部分   </w:t>
      </w:r>
      <w:r>
        <w:rPr>
          <w:rFonts w:hint="eastAsia" w:ascii="仿宋_GB2312" w:hAnsi="黑体" w:eastAsia="仿宋_GB2312" w:cs="仿宋_GB2312"/>
          <w:b/>
          <w:bCs/>
          <w:sz w:val="32"/>
          <w:szCs w:val="32"/>
          <w:u w:val="none"/>
        </w:rPr>
        <w:t>海南热带雨林国家公园管理局毛瑞分局</w:t>
      </w:r>
      <w:r>
        <w:rPr>
          <w:rFonts w:hint="eastAsia" w:ascii="黑体" w:hAnsi="黑体" w:eastAsia="黑体"/>
          <w:b w:val="0"/>
          <w:bCs w:val="0"/>
          <w:sz w:val="32"/>
          <w:szCs w:val="32"/>
          <w:u w:val="none"/>
        </w:rPr>
        <w:t>预算表</w:t>
      </w:r>
      <w:r>
        <w:rPr>
          <w:rFonts w:hint="eastAsia" w:ascii="黑体" w:hAnsi="黑体" w:eastAsia="黑体"/>
          <w:b w:val="0"/>
          <w:bCs w:val="0"/>
          <w:sz w:val="32"/>
          <w:szCs w:val="32"/>
          <w:u w:val="none"/>
          <w:lang w:eastAsia="zh-CN"/>
        </w:rPr>
        <w:t>情</w:t>
      </w:r>
      <w:r>
        <w:rPr>
          <w:rFonts w:hint="eastAsia" w:ascii="黑体" w:hAnsi="黑体" w:eastAsia="黑体"/>
          <w:sz w:val="32"/>
          <w:szCs w:val="32"/>
          <w:u w:val="none"/>
        </w:rPr>
        <w:t>况说明</w:t>
      </w:r>
    </w:p>
    <w:p>
      <w:pPr>
        <w:jc w:val="center"/>
        <w:rPr>
          <w:rFonts w:ascii="黑体" w:hAnsi="黑体" w:eastAsia="黑体"/>
          <w:sz w:val="32"/>
          <w:szCs w:val="32"/>
          <w:u w:val="none"/>
        </w:rPr>
      </w:pPr>
    </w:p>
    <w:p>
      <w:pPr>
        <w:ind w:firstLine="640" w:firstLineChars="200"/>
        <w:jc w:val="left"/>
        <w:rPr>
          <w:rFonts w:ascii="黑体" w:hAnsi="黑体" w:eastAsia="黑体"/>
          <w:sz w:val="32"/>
          <w:szCs w:val="32"/>
          <w:u w:val="none"/>
        </w:rPr>
      </w:pPr>
      <w:r>
        <w:rPr>
          <w:rFonts w:hint="eastAsia" w:ascii="黑体" w:hAnsi="黑体" w:eastAsia="黑体"/>
          <w:sz w:val="32"/>
          <w:szCs w:val="32"/>
          <w:u w:val="none"/>
        </w:rPr>
        <w:t>一、关于</w:t>
      </w:r>
      <w:r>
        <w:rPr>
          <w:rFonts w:hint="eastAsia" w:ascii="黑体" w:hAnsi="黑体" w:eastAsia="黑体" w:cs="黑体"/>
          <w:b w:val="0"/>
          <w:bCs w:val="0"/>
          <w:sz w:val="32"/>
          <w:szCs w:val="32"/>
          <w:u w:val="none"/>
        </w:rPr>
        <w:t>海南热带雨林国家公园管理局毛瑞分局</w:t>
      </w:r>
      <w:r>
        <w:rPr>
          <w:rFonts w:hint="eastAsia" w:ascii="黑体" w:hAnsi="黑体" w:eastAsia="黑体" w:cs="黑体"/>
          <w:b w:val="0"/>
          <w:bCs w:val="0"/>
          <w:sz w:val="32"/>
          <w:szCs w:val="32"/>
          <w:u w:val="none"/>
          <w:lang w:val="en-US" w:eastAsia="zh-CN"/>
        </w:rPr>
        <w:t>2023</w:t>
      </w:r>
      <w:r>
        <w:rPr>
          <w:rFonts w:hint="eastAsia" w:ascii="黑体" w:hAnsi="黑体" w:eastAsia="黑体"/>
          <w:sz w:val="32"/>
          <w:szCs w:val="32"/>
          <w:u w:val="none"/>
        </w:rPr>
        <w:t>年财政拨款收支预算情况的总体说明</w:t>
      </w:r>
    </w:p>
    <w:p>
      <w:pPr>
        <w:ind w:firstLine="640" w:firstLineChars="200"/>
        <w:jc w:val="left"/>
        <w:rPr>
          <w:rFonts w:ascii="仿宋_GB2312" w:hAnsi="黑体" w:eastAsia="仿宋_GB2312"/>
          <w:sz w:val="32"/>
          <w:szCs w:val="32"/>
          <w:u w:val="none"/>
        </w:rPr>
      </w:pPr>
      <w:r>
        <w:rPr>
          <w:rFonts w:hint="eastAsia" w:ascii="仿宋_GB2312" w:hAnsi="黑体" w:eastAsia="仿宋_GB2312" w:cs="仿宋_GB2312"/>
          <w:sz w:val="32"/>
          <w:szCs w:val="32"/>
          <w:u w:val="none"/>
          <w:lang w:eastAsia="zh-CN"/>
        </w:rPr>
        <w:t>海南热带雨林国家公园管理局毛瑞分局</w:t>
      </w: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年财政拨款收支总预算</w:t>
      </w:r>
      <w:r>
        <w:rPr>
          <w:rFonts w:hint="eastAsia" w:ascii="仿宋_GB2312" w:hAnsi="黑体" w:eastAsia="仿宋_GB2312" w:cs="仿宋_GB2312"/>
          <w:sz w:val="32"/>
          <w:szCs w:val="32"/>
          <w:u w:val="none"/>
          <w:lang w:val="en-US" w:eastAsia="zh-CN"/>
        </w:rPr>
        <w:t>2913.85</w:t>
      </w:r>
      <w:r>
        <w:rPr>
          <w:rFonts w:hint="eastAsia" w:ascii="仿宋_GB2312" w:hAnsi="黑体" w:eastAsia="仿宋_GB2312"/>
          <w:sz w:val="32"/>
          <w:szCs w:val="32"/>
          <w:u w:val="none"/>
        </w:rPr>
        <w:t>万元</w:t>
      </w:r>
      <w:r>
        <w:rPr>
          <w:rFonts w:hint="eastAsia" w:ascii="仿宋_GB2312" w:hAnsi="黑体" w:eastAsia="仿宋_GB2312"/>
          <w:sz w:val="32"/>
          <w:szCs w:val="32"/>
          <w:u w:val="none"/>
          <w:lang w:eastAsia="zh-CN"/>
        </w:rPr>
        <w:t>，</w:t>
      </w:r>
      <w:r>
        <w:rPr>
          <w:rFonts w:hint="eastAsia" w:ascii="仿宋_GB2312" w:hAnsi="黑体" w:eastAsia="仿宋_GB2312"/>
          <w:sz w:val="32"/>
          <w:szCs w:val="32"/>
          <w:u w:val="none"/>
        </w:rPr>
        <w:t>比上年</w:t>
      </w:r>
      <w:r>
        <w:rPr>
          <w:rFonts w:hint="eastAsia" w:ascii="仿宋_GB2312" w:hAnsi="黑体" w:eastAsia="仿宋_GB2312"/>
          <w:sz w:val="32"/>
          <w:szCs w:val="32"/>
          <w:u w:val="none"/>
          <w:lang w:eastAsia="zh-CN"/>
        </w:rPr>
        <w:t>收支总</w:t>
      </w:r>
      <w:r>
        <w:rPr>
          <w:rFonts w:hint="eastAsia" w:ascii="仿宋_GB2312" w:hAnsi="黑体" w:eastAsia="仿宋_GB2312"/>
          <w:sz w:val="32"/>
          <w:szCs w:val="32"/>
          <w:u w:val="none"/>
        </w:rPr>
        <w:t>预算</w:t>
      </w:r>
      <w:r>
        <w:rPr>
          <w:rFonts w:hint="eastAsia" w:ascii="仿宋_GB2312" w:hAnsi="黑体" w:eastAsia="仿宋_GB2312"/>
          <w:sz w:val="32"/>
          <w:szCs w:val="32"/>
          <w:u w:val="none"/>
          <w:lang w:val="en-US" w:eastAsia="zh-CN"/>
        </w:rPr>
        <w:t>2765.33</w:t>
      </w:r>
      <w:r>
        <w:rPr>
          <w:rFonts w:hint="eastAsia" w:ascii="仿宋_GB2312" w:hAnsi="黑体" w:eastAsia="仿宋_GB2312" w:cs="仿宋_GB2312"/>
          <w:sz w:val="32"/>
          <w:szCs w:val="32"/>
          <w:u w:val="none"/>
          <w:lang w:eastAsia="zh-CN"/>
        </w:rPr>
        <w:t>增加</w:t>
      </w:r>
      <w:r>
        <w:rPr>
          <w:rFonts w:hint="eastAsia" w:ascii="仿宋_GB2312" w:hAnsi="黑体" w:eastAsia="仿宋_GB2312" w:cs="仿宋_GB2312"/>
          <w:sz w:val="32"/>
          <w:szCs w:val="32"/>
          <w:u w:val="none"/>
          <w:lang w:val="en-US" w:eastAsia="zh-CN"/>
        </w:rPr>
        <w:t>148.52</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eastAsia="zh-CN"/>
        </w:rPr>
        <w:t>国家公园补助资金增加部分</w:t>
      </w:r>
      <w:r>
        <w:rPr>
          <w:rFonts w:hint="eastAsia" w:ascii="仿宋_GB2312" w:hAnsi="黑体" w:eastAsia="仿宋_GB2312"/>
          <w:sz w:val="32"/>
          <w:szCs w:val="32"/>
          <w:u w:val="none"/>
        </w:rPr>
        <w:t>。其中，收入总计</w:t>
      </w:r>
      <w:r>
        <w:rPr>
          <w:rFonts w:hint="eastAsia" w:ascii="仿宋_GB2312" w:hAnsi="黑体" w:eastAsia="仿宋_GB2312" w:cs="仿宋_GB2312"/>
          <w:sz w:val="32"/>
          <w:szCs w:val="32"/>
          <w:u w:val="none"/>
          <w:lang w:val="en-US" w:eastAsia="zh-CN"/>
        </w:rPr>
        <w:t>1913.85</w:t>
      </w:r>
      <w:r>
        <w:rPr>
          <w:rFonts w:hint="eastAsia" w:ascii="仿宋_GB2312" w:hAnsi="黑体" w:eastAsia="仿宋_GB2312"/>
          <w:sz w:val="32"/>
          <w:szCs w:val="32"/>
          <w:u w:val="none"/>
        </w:rPr>
        <w:t>万元，包括一般公共预算本年收入</w:t>
      </w:r>
      <w:r>
        <w:rPr>
          <w:rFonts w:hint="eastAsia" w:ascii="仿宋_GB2312" w:hAnsi="黑体" w:eastAsia="仿宋_GB2312" w:cs="仿宋_GB2312"/>
          <w:sz w:val="32"/>
          <w:szCs w:val="32"/>
          <w:u w:val="none"/>
          <w:lang w:val="en-US" w:eastAsia="zh-CN"/>
        </w:rPr>
        <w:t>2671.80</w:t>
      </w:r>
      <w:r>
        <w:rPr>
          <w:rFonts w:hint="eastAsia" w:ascii="仿宋_GB2312" w:hAnsi="黑体" w:eastAsia="仿宋_GB2312"/>
          <w:sz w:val="32"/>
          <w:szCs w:val="32"/>
          <w:u w:val="none"/>
        </w:rPr>
        <w:t>万元、上年结转</w:t>
      </w:r>
      <w:r>
        <w:rPr>
          <w:rFonts w:hint="eastAsia" w:ascii="仿宋_GB2312" w:hAnsi="黑体" w:eastAsia="仿宋_GB2312" w:cs="仿宋_GB2312"/>
          <w:sz w:val="32"/>
          <w:szCs w:val="32"/>
          <w:u w:val="none"/>
          <w:lang w:val="en-US" w:eastAsia="zh-CN"/>
        </w:rPr>
        <w:t>242.05</w:t>
      </w:r>
      <w:r>
        <w:rPr>
          <w:rFonts w:hint="eastAsia" w:ascii="仿宋_GB2312" w:hAnsi="黑体" w:eastAsia="仿宋_GB2312"/>
          <w:sz w:val="32"/>
          <w:szCs w:val="32"/>
          <w:u w:val="none"/>
        </w:rPr>
        <w:t>万元，政府性基金预算本年收入</w:t>
      </w:r>
      <w:r>
        <w:rPr>
          <w:rFonts w:hint="eastAsia" w:ascii="仿宋_GB2312" w:hAnsi="黑体" w:eastAsia="仿宋_GB2312"/>
          <w:sz w:val="32"/>
          <w:szCs w:val="32"/>
          <w:u w:val="none"/>
          <w:lang w:val="en-US" w:eastAsia="zh-CN"/>
        </w:rPr>
        <w:t>0.00</w:t>
      </w:r>
      <w:r>
        <w:rPr>
          <w:rFonts w:hint="eastAsia" w:ascii="仿宋_GB2312" w:hAnsi="黑体" w:eastAsia="仿宋_GB2312"/>
          <w:sz w:val="32"/>
          <w:szCs w:val="32"/>
          <w:u w:val="none"/>
        </w:rPr>
        <w:t>万元、上年结转</w:t>
      </w:r>
      <w:r>
        <w:rPr>
          <w:rFonts w:hint="eastAsia" w:ascii="仿宋_GB2312" w:hAnsi="黑体" w:eastAsia="仿宋_GB2312"/>
          <w:sz w:val="32"/>
          <w:szCs w:val="32"/>
          <w:u w:val="none"/>
          <w:lang w:val="en-US" w:eastAsia="zh-CN"/>
        </w:rPr>
        <w:t>0.00</w:t>
      </w:r>
      <w:r>
        <w:rPr>
          <w:rFonts w:hint="eastAsia" w:ascii="仿宋_GB2312" w:hAnsi="黑体" w:eastAsia="仿宋_GB2312"/>
          <w:sz w:val="32"/>
          <w:szCs w:val="32"/>
          <w:u w:val="none"/>
        </w:rPr>
        <w:t>万元；支出总计</w:t>
      </w:r>
      <w:r>
        <w:rPr>
          <w:rFonts w:hint="eastAsia" w:ascii="仿宋_GB2312" w:hAnsi="黑体" w:eastAsia="仿宋_GB2312" w:cs="仿宋_GB2312"/>
          <w:sz w:val="32"/>
          <w:szCs w:val="32"/>
          <w:u w:val="none"/>
          <w:lang w:val="en-US" w:eastAsia="zh-CN"/>
        </w:rPr>
        <w:t>1913.85</w:t>
      </w:r>
      <w:r>
        <w:rPr>
          <w:rFonts w:hint="eastAsia" w:ascii="仿宋_GB2312" w:hAnsi="黑体" w:eastAsia="仿宋_GB2312"/>
          <w:sz w:val="32"/>
          <w:szCs w:val="32"/>
          <w:u w:val="none"/>
        </w:rPr>
        <w:t>万元，包括一般公共服务支出</w:t>
      </w:r>
      <w:r>
        <w:rPr>
          <w:rFonts w:hint="eastAsia" w:ascii="仿宋_GB2312" w:hAnsi="黑体" w:eastAsia="仿宋_GB2312" w:cs="仿宋_GB2312"/>
          <w:sz w:val="32"/>
          <w:szCs w:val="32"/>
          <w:u w:val="none"/>
          <w:lang w:val="en-US" w:eastAsia="zh-CN"/>
        </w:rPr>
        <w:t>2913.85</w:t>
      </w:r>
      <w:r>
        <w:rPr>
          <w:rFonts w:hint="eastAsia" w:ascii="仿宋_GB2312" w:hAnsi="黑体" w:eastAsia="仿宋_GB2312"/>
          <w:sz w:val="32"/>
          <w:szCs w:val="32"/>
          <w:u w:val="none"/>
        </w:rPr>
        <w:t>万元、外交支出</w:t>
      </w:r>
      <w:r>
        <w:rPr>
          <w:rFonts w:hint="eastAsia" w:ascii="仿宋_GB2312" w:hAnsi="黑体" w:eastAsia="仿宋_GB2312" w:cs="仿宋_GB2312"/>
          <w:sz w:val="32"/>
          <w:szCs w:val="32"/>
          <w:u w:val="none"/>
          <w:lang w:val="en-US" w:eastAsia="zh-CN"/>
        </w:rPr>
        <w:t>0.00</w:t>
      </w:r>
      <w:r>
        <w:rPr>
          <w:rFonts w:hint="eastAsia" w:ascii="仿宋_GB2312" w:hAnsi="黑体" w:eastAsia="仿宋_GB2312"/>
          <w:sz w:val="32"/>
          <w:szCs w:val="32"/>
          <w:u w:val="none"/>
        </w:rPr>
        <w:t>万元、国防支出</w:t>
      </w:r>
      <w:r>
        <w:rPr>
          <w:rFonts w:hint="eastAsia" w:ascii="仿宋_GB2312" w:hAnsi="黑体" w:eastAsia="仿宋_GB2312" w:cs="仿宋_GB2312"/>
          <w:sz w:val="32"/>
          <w:szCs w:val="32"/>
          <w:u w:val="none"/>
          <w:lang w:val="en-US" w:eastAsia="zh-CN"/>
        </w:rPr>
        <w:t>0.00</w:t>
      </w:r>
      <w:r>
        <w:rPr>
          <w:rFonts w:hint="eastAsia" w:ascii="仿宋_GB2312" w:hAnsi="黑体" w:eastAsia="仿宋_GB2312"/>
          <w:sz w:val="32"/>
          <w:szCs w:val="32"/>
          <w:u w:val="none"/>
        </w:rPr>
        <w:t>万元、</w:t>
      </w:r>
      <w:r>
        <w:rPr>
          <w:rFonts w:ascii="仿宋_GB2312" w:hAnsi="黑体" w:eastAsia="仿宋_GB2312"/>
          <w:sz w:val="32"/>
          <w:szCs w:val="32"/>
          <w:u w:val="none"/>
        </w:rPr>
        <w:t>……</w:t>
      </w:r>
      <w:r>
        <w:rPr>
          <w:rFonts w:hint="eastAsia" w:ascii="仿宋_GB2312" w:hAnsi="黑体" w:eastAsia="仿宋_GB2312"/>
          <w:sz w:val="32"/>
          <w:szCs w:val="32"/>
          <w:u w:val="none"/>
        </w:rPr>
        <w:t>，结转下年</w:t>
      </w:r>
      <w:r>
        <w:rPr>
          <w:rFonts w:hint="eastAsia" w:ascii="仿宋_GB2312" w:hAnsi="黑体" w:eastAsia="仿宋_GB2312" w:cs="仿宋_GB2312"/>
          <w:sz w:val="32"/>
          <w:szCs w:val="32"/>
          <w:u w:val="none"/>
          <w:lang w:val="en-US" w:eastAsia="zh-CN"/>
        </w:rPr>
        <w:t>0.00</w:t>
      </w:r>
      <w:r>
        <w:rPr>
          <w:rFonts w:hint="eastAsia" w:ascii="仿宋_GB2312" w:hAnsi="黑体" w:eastAsia="仿宋_GB2312"/>
          <w:sz w:val="32"/>
          <w:szCs w:val="32"/>
          <w:u w:val="none"/>
        </w:rPr>
        <w:t>万元。</w:t>
      </w:r>
    </w:p>
    <w:p>
      <w:pPr>
        <w:ind w:firstLine="640"/>
        <w:jc w:val="left"/>
        <w:rPr>
          <w:rFonts w:ascii="黑体" w:hAnsi="黑体" w:eastAsia="黑体"/>
          <w:sz w:val="32"/>
          <w:szCs w:val="32"/>
          <w:u w:val="none"/>
        </w:rPr>
      </w:pPr>
      <w:r>
        <w:rPr>
          <w:rFonts w:hint="eastAsia" w:ascii="黑体" w:hAnsi="黑体" w:eastAsia="黑体"/>
          <w:sz w:val="32"/>
          <w:szCs w:val="32"/>
          <w:u w:val="none"/>
        </w:rPr>
        <w:t>二、关于</w:t>
      </w:r>
      <w:r>
        <w:rPr>
          <w:rFonts w:hint="eastAsia" w:ascii="黑体" w:hAnsi="黑体" w:eastAsia="黑体" w:cs="黑体"/>
          <w:b w:val="0"/>
          <w:bCs w:val="0"/>
          <w:sz w:val="32"/>
          <w:szCs w:val="32"/>
          <w:u w:val="none"/>
        </w:rPr>
        <w:t>海南热带雨林国家公园管理局毛瑞分局</w:t>
      </w:r>
      <w:r>
        <w:rPr>
          <w:rFonts w:hint="eastAsia" w:ascii="黑体" w:hAnsi="黑体" w:eastAsia="黑体" w:cs="黑体"/>
          <w:b w:val="0"/>
          <w:bCs w:val="0"/>
          <w:sz w:val="32"/>
          <w:szCs w:val="32"/>
          <w:u w:val="none"/>
          <w:lang w:val="en-US" w:eastAsia="zh-CN"/>
        </w:rPr>
        <w:t>2023</w:t>
      </w:r>
      <w:r>
        <w:rPr>
          <w:rFonts w:hint="eastAsia" w:ascii="黑体" w:hAnsi="黑体" w:eastAsia="黑体"/>
          <w:sz w:val="32"/>
          <w:szCs w:val="32"/>
          <w:u w:val="none"/>
        </w:rPr>
        <w:t>年一般公共预算当年拨款情况说明</w:t>
      </w:r>
    </w:p>
    <w:p>
      <w:pPr>
        <w:ind w:firstLine="640"/>
        <w:jc w:val="left"/>
        <w:rPr>
          <w:rFonts w:ascii="楷体" w:hAnsi="楷体" w:eastAsia="楷体"/>
          <w:sz w:val="32"/>
          <w:szCs w:val="32"/>
          <w:u w:val="none"/>
        </w:rPr>
      </w:pPr>
      <w:r>
        <w:rPr>
          <w:rFonts w:hint="eastAsia" w:ascii="楷体" w:hAnsi="楷体" w:eastAsia="楷体"/>
          <w:sz w:val="32"/>
          <w:szCs w:val="32"/>
          <w:u w:val="none"/>
        </w:rPr>
        <w:t>（一）一般公共预算当年规模变化情况</w:t>
      </w:r>
    </w:p>
    <w:p>
      <w:pPr>
        <w:ind w:firstLine="640" w:firstLineChars="200"/>
        <w:rPr>
          <w:rFonts w:ascii="仿宋_GB2312" w:hAnsi="黑体" w:eastAsia="仿宋_GB2312"/>
          <w:sz w:val="32"/>
          <w:szCs w:val="32"/>
          <w:u w:val="none"/>
        </w:rPr>
      </w:pPr>
      <w:r>
        <w:rPr>
          <w:rFonts w:hint="eastAsia" w:ascii="仿宋_GB2312" w:hAnsi="黑体" w:eastAsia="仿宋_GB2312" w:cs="仿宋_GB2312"/>
          <w:sz w:val="32"/>
          <w:szCs w:val="32"/>
          <w:u w:val="none"/>
          <w:lang w:eastAsia="zh-CN"/>
        </w:rPr>
        <w:t>海南热带雨林国家公园管理局毛瑞分局</w:t>
      </w: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年一般公共预算当年拨款</w:t>
      </w:r>
      <w:r>
        <w:rPr>
          <w:rFonts w:hint="eastAsia" w:ascii="仿宋_GB2312" w:hAnsi="黑体" w:eastAsia="仿宋_GB2312" w:cs="仿宋_GB2312"/>
          <w:sz w:val="32"/>
          <w:szCs w:val="32"/>
          <w:u w:val="none"/>
          <w:lang w:val="en-US" w:eastAsia="zh-CN"/>
        </w:rPr>
        <w:t>2913.85</w:t>
      </w:r>
      <w:r>
        <w:rPr>
          <w:rFonts w:hint="eastAsia" w:ascii="仿宋_GB2312" w:hAnsi="黑体" w:eastAsia="仿宋_GB2312"/>
          <w:sz w:val="32"/>
          <w:szCs w:val="32"/>
          <w:u w:val="none"/>
        </w:rPr>
        <w:t>万元，比上年预算数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148.52</w:t>
      </w:r>
      <w:r>
        <w:rPr>
          <w:rFonts w:hint="eastAsia" w:ascii="仿宋_GB2312" w:hAnsi="黑体" w:eastAsia="仿宋_GB2312"/>
          <w:sz w:val="32"/>
          <w:szCs w:val="32"/>
          <w:u w:val="none"/>
        </w:rPr>
        <w:t>万元，主要是</w:t>
      </w:r>
      <w:r>
        <w:rPr>
          <w:rFonts w:hint="eastAsia" w:ascii="仿宋_GB2312" w:hAnsi="黑体" w:eastAsia="仿宋_GB2312"/>
          <w:sz w:val="32"/>
          <w:szCs w:val="32"/>
          <w:u w:val="none"/>
          <w:lang w:eastAsia="zh-CN"/>
        </w:rPr>
        <w:t>国家公园补助资金增加部分。</w:t>
      </w:r>
    </w:p>
    <w:p>
      <w:pPr>
        <w:ind w:firstLine="640"/>
        <w:jc w:val="left"/>
        <w:rPr>
          <w:rFonts w:ascii="楷体" w:hAnsi="楷体" w:eastAsia="楷体"/>
          <w:sz w:val="32"/>
          <w:szCs w:val="32"/>
          <w:u w:val="none"/>
        </w:rPr>
      </w:pPr>
      <w:r>
        <w:rPr>
          <w:rFonts w:hint="eastAsia" w:ascii="楷体" w:hAnsi="楷体" w:eastAsia="楷体"/>
          <w:sz w:val="32"/>
          <w:szCs w:val="32"/>
          <w:u w:val="none"/>
        </w:rPr>
        <w:t>（二）一般公共预算当年拨款结构情况</w:t>
      </w:r>
    </w:p>
    <w:p>
      <w:pPr>
        <w:ind w:firstLine="800" w:firstLineChars="250"/>
        <w:rPr>
          <w:rFonts w:ascii="仿宋_GB2312" w:hAnsi="黑体" w:eastAsia="仿宋_GB2312"/>
          <w:sz w:val="32"/>
          <w:szCs w:val="32"/>
          <w:u w:val="none"/>
        </w:rPr>
      </w:pPr>
      <w:r>
        <w:rPr>
          <w:rFonts w:hint="eastAsia" w:ascii="仿宋_GB2312" w:hAnsi="黑体" w:eastAsia="仿宋_GB2312" w:cs="仿宋_GB2312"/>
          <w:sz w:val="32"/>
          <w:szCs w:val="32"/>
          <w:u w:val="none"/>
        </w:rPr>
        <w:t>一般公共服务（类）支出</w:t>
      </w:r>
      <w:r>
        <w:rPr>
          <w:rFonts w:hint="eastAsia" w:ascii="仿宋_GB2312" w:hAnsi="黑体" w:eastAsia="仿宋_GB2312" w:cs="仿宋_GB2312"/>
          <w:sz w:val="32"/>
          <w:szCs w:val="32"/>
          <w:u w:val="none"/>
          <w:lang w:val="en-US" w:eastAsia="zh-CN"/>
        </w:rPr>
        <w:t>2913.85</w:t>
      </w:r>
      <w:r>
        <w:rPr>
          <w:rFonts w:hint="eastAsia" w:ascii="仿宋_GB2312" w:hAnsi="黑体" w:eastAsia="仿宋_GB2312"/>
          <w:sz w:val="32"/>
          <w:szCs w:val="32"/>
          <w:u w:val="none"/>
        </w:rPr>
        <w:t>万元，占</w:t>
      </w:r>
      <w:r>
        <w:rPr>
          <w:rFonts w:hint="eastAsia" w:ascii="仿宋_GB2312" w:hAnsi="黑体" w:eastAsia="仿宋_GB2312" w:cs="仿宋_GB2312"/>
          <w:sz w:val="32"/>
          <w:szCs w:val="32"/>
          <w:u w:val="none"/>
          <w:lang w:val="en-US" w:eastAsia="zh-CN"/>
        </w:rPr>
        <w:t>100.00</w:t>
      </w:r>
      <w:r>
        <w:rPr>
          <w:rFonts w:hint="eastAsia" w:ascii="仿宋_GB2312" w:hAnsi="黑体" w:eastAsia="仿宋_GB2312"/>
          <w:sz w:val="32"/>
          <w:szCs w:val="32"/>
          <w:u w:val="none"/>
        </w:rPr>
        <w:t>%；外交（类）</w:t>
      </w:r>
      <w:r>
        <w:rPr>
          <w:rFonts w:hint="eastAsia" w:ascii="仿宋_GB2312" w:hAnsi="黑体" w:eastAsia="仿宋_GB2312" w:cs="仿宋_GB2312"/>
          <w:sz w:val="32"/>
          <w:szCs w:val="32"/>
          <w:u w:val="none"/>
        </w:rPr>
        <w:t>支出</w:t>
      </w:r>
      <w:r>
        <w:rPr>
          <w:rFonts w:hint="eastAsia" w:ascii="仿宋_GB2312" w:hAnsi="黑体" w:eastAsia="仿宋_GB2312" w:cs="仿宋_GB2312"/>
          <w:sz w:val="32"/>
          <w:szCs w:val="32"/>
          <w:u w:val="none"/>
          <w:lang w:val="en-US" w:eastAsia="zh-CN"/>
        </w:rPr>
        <w:t>0.00</w:t>
      </w:r>
      <w:r>
        <w:rPr>
          <w:rFonts w:hint="eastAsia" w:ascii="仿宋_GB2312" w:hAnsi="黑体" w:eastAsia="仿宋_GB2312"/>
          <w:sz w:val="32"/>
          <w:szCs w:val="32"/>
          <w:u w:val="none"/>
        </w:rPr>
        <w:t>万元，占</w:t>
      </w:r>
      <w:r>
        <w:rPr>
          <w:rFonts w:hint="eastAsia" w:ascii="仿宋_GB2312" w:hAnsi="黑体" w:eastAsia="仿宋_GB2312" w:cs="仿宋_GB2312"/>
          <w:sz w:val="32"/>
          <w:szCs w:val="32"/>
          <w:u w:val="none"/>
          <w:lang w:val="en-US" w:eastAsia="zh-CN"/>
        </w:rPr>
        <w:t>0.00</w:t>
      </w:r>
      <w:r>
        <w:rPr>
          <w:rFonts w:hint="eastAsia" w:ascii="仿宋_GB2312" w:hAnsi="黑体" w:eastAsia="仿宋_GB2312"/>
          <w:sz w:val="32"/>
          <w:szCs w:val="32"/>
          <w:u w:val="none"/>
        </w:rPr>
        <w:t>%；教育（类）</w:t>
      </w:r>
      <w:r>
        <w:rPr>
          <w:rFonts w:hint="eastAsia" w:ascii="仿宋_GB2312" w:hAnsi="黑体" w:eastAsia="仿宋_GB2312" w:cs="仿宋_GB2312"/>
          <w:sz w:val="32"/>
          <w:szCs w:val="32"/>
          <w:u w:val="none"/>
        </w:rPr>
        <w:t>支出</w:t>
      </w:r>
      <w:r>
        <w:rPr>
          <w:rFonts w:hint="eastAsia" w:ascii="仿宋_GB2312" w:hAnsi="黑体" w:eastAsia="仿宋_GB2312" w:cs="仿宋_GB2312"/>
          <w:sz w:val="32"/>
          <w:szCs w:val="32"/>
          <w:u w:val="none"/>
          <w:lang w:val="en-US" w:eastAsia="zh-CN"/>
        </w:rPr>
        <w:t>0.00</w:t>
      </w:r>
      <w:r>
        <w:rPr>
          <w:rFonts w:hint="eastAsia" w:ascii="仿宋_GB2312" w:hAnsi="黑体" w:eastAsia="仿宋_GB2312"/>
          <w:sz w:val="32"/>
          <w:szCs w:val="32"/>
          <w:u w:val="none"/>
        </w:rPr>
        <w:t>万元，占</w:t>
      </w:r>
      <w:r>
        <w:rPr>
          <w:rFonts w:hint="eastAsia" w:ascii="仿宋_GB2312" w:hAnsi="黑体" w:eastAsia="仿宋_GB2312" w:cs="仿宋_GB2312"/>
          <w:sz w:val="32"/>
          <w:szCs w:val="32"/>
          <w:u w:val="none"/>
          <w:lang w:val="en-US" w:eastAsia="zh-CN"/>
        </w:rPr>
        <w:t>0.00</w:t>
      </w:r>
      <w:r>
        <w:rPr>
          <w:rFonts w:hint="eastAsia" w:ascii="仿宋_GB2312" w:hAnsi="黑体" w:eastAsia="仿宋_GB2312"/>
          <w:sz w:val="32"/>
          <w:szCs w:val="32"/>
          <w:u w:val="none"/>
        </w:rPr>
        <w:t>%；科学技术（类）</w:t>
      </w:r>
      <w:r>
        <w:rPr>
          <w:rFonts w:hint="eastAsia" w:ascii="仿宋_GB2312" w:hAnsi="黑体" w:eastAsia="仿宋_GB2312" w:cs="仿宋_GB2312"/>
          <w:sz w:val="32"/>
          <w:szCs w:val="32"/>
          <w:u w:val="none"/>
        </w:rPr>
        <w:t>支出</w:t>
      </w:r>
      <w:r>
        <w:rPr>
          <w:rFonts w:hint="eastAsia" w:ascii="仿宋_GB2312" w:hAnsi="黑体" w:eastAsia="仿宋_GB2312" w:cs="仿宋_GB2312"/>
          <w:sz w:val="32"/>
          <w:szCs w:val="32"/>
          <w:u w:val="none"/>
          <w:lang w:val="en-US" w:eastAsia="zh-CN"/>
        </w:rPr>
        <w:t>0.00</w:t>
      </w:r>
      <w:r>
        <w:rPr>
          <w:rFonts w:hint="eastAsia" w:ascii="仿宋_GB2312" w:hAnsi="黑体" w:eastAsia="仿宋_GB2312"/>
          <w:sz w:val="32"/>
          <w:szCs w:val="32"/>
          <w:u w:val="none"/>
        </w:rPr>
        <w:t>万元，占</w:t>
      </w:r>
      <w:r>
        <w:rPr>
          <w:rFonts w:hint="eastAsia" w:ascii="仿宋_GB2312" w:hAnsi="黑体" w:eastAsia="仿宋_GB2312" w:cs="仿宋_GB2312"/>
          <w:sz w:val="32"/>
          <w:szCs w:val="32"/>
          <w:u w:val="none"/>
          <w:lang w:val="en-US" w:eastAsia="zh-CN"/>
        </w:rPr>
        <w:t>0.00</w:t>
      </w:r>
      <w:r>
        <w:rPr>
          <w:rFonts w:hint="eastAsia" w:ascii="仿宋_GB2312" w:hAnsi="黑体" w:eastAsia="仿宋_GB2312"/>
          <w:sz w:val="32"/>
          <w:szCs w:val="32"/>
          <w:u w:val="none"/>
        </w:rPr>
        <w:t>%；</w:t>
      </w:r>
      <w:r>
        <w:rPr>
          <w:rFonts w:ascii="仿宋_GB2312" w:hAnsi="黑体" w:eastAsia="仿宋_GB2312"/>
          <w:sz w:val="32"/>
          <w:szCs w:val="32"/>
          <w:u w:val="none"/>
        </w:rPr>
        <w:t>……</w:t>
      </w:r>
    </w:p>
    <w:p>
      <w:pPr>
        <w:ind w:firstLine="640"/>
        <w:jc w:val="left"/>
        <w:rPr>
          <w:rFonts w:ascii="楷体" w:hAnsi="楷体" w:eastAsia="楷体"/>
          <w:sz w:val="32"/>
          <w:szCs w:val="32"/>
          <w:u w:val="none"/>
        </w:rPr>
      </w:pPr>
      <w:r>
        <w:rPr>
          <w:rFonts w:hint="eastAsia" w:ascii="楷体" w:hAnsi="楷体" w:eastAsia="楷体"/>
          <w:sz w:val="32"/>
          <w:szCs w:val="32"/>
          <w:u w:val="none"/>
        </w:rPr>
        <w:t>（三）一般公共预算当年拨款具体使用情况</w:t>
      </w:r>
    </w:p>
    <w:p>
      <w:pPr>
        <w:ind w:firstLine="640" w:firstLineChars="200"/>
        <w:rPr>
          <w:rFonts w:ascii="仿宋_GB2312" w:hAnsi="黑体" w:eastAsia="仿宋_GB2312"/>
          <w:sz w:val="32"/>
          <w:szCs w:val="32"/>
          <w:u w:val="none"/>
        </w:rPr>
      </w:pPr>
      <w:r>
        <w:rPr>
          <w:rFonts w:hint="eastAsia" w:ascii="仿宋_GB2312" w:hAnsi="黑体" w:eastAsia="仿宋_GB2312" w:cs="仿宋_GB2312"/>
          <w:sz w:val="32"/>
          <w:szCs w:val="32"/>
          <w:u w:val="none"/>
        </w:rPr>
        <w:t>1.一般公共服务（类）人大事务（款）行政运行（项）</w:t>
      </w: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年预算数为</w:t>
      </w:r>
      <w:r>
        <w:rPr>
          <w:rFonts w:hint="eastAsia" w:ascii="仿宋_GB2312" w:hAnsi="黑体" w:eastAsia="仿宋_GB2312" w:cs="仿宋_GB2312"/>
          <w:sz w:val="32"/>
          <w:szCs w:val="32"/>
          <w:u w:val="none"/>
          <w:lang w:val="en-US" w:eastAsia="zh-CN"/>
        </w:rPr>
        <w:t>0.00</w:t>
      </w:r>
      <w:r>
        <w:rPr>
          <w:rFonts w:hint="eastAsia" w:ascii="仿宋_GB2312" w:hAnsi="黑体" w:eastAsia="仿宋_GB2312"/>
          <w:sz w:val="32"/>
          <w:szCs w:val="32"/>
          <w:u w:val="none"/>
        </w:rPr>
        <w:t>万元，比上年预算数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0.00</w:t>
      </w:r>
      <w:r>
        <w:rPr>
          <w:rFonts w:hint="eastAsia" w:ascii="仿宋_GB2312" w:hAnsi="黑体" w:eastAsia="仿宋_GB2312"/>
          <w:sz w:val="32"/>
          <w:szCs w:val="32"/>
          <w:u w:val="none"/>
        </w:rPr>
        <w:t>万元，主要是</w:t>
      </w:r>
      <w:r>
        <w:rPr>
          <w:rFonts w:ascii="仿宋_GB2312" w:hAnsi="黑体" w:eastAsia="仿宋_GB2312"/>
          <w:sz w:val="32"/>
          <w:szCs w:val="32"/>
          <w:u w:val="none"/>
        </w:rPr>
        <w:t>……</w:t>
      </w:r>
      <w:r>
        <w:rPr>
          <w:rFonts w:hint="eastAsia" w:ascii="仿宋_GB2312" w:hAnsi="黑体" w:eastAsia="仿宋_GB2312"/>
          <w:sz w:val="32"/>
          <w:szCs w:val="32"/>
          <w:u w:val="none"/>
          <w:lang w:eastAsia="zh-CN"/>
        </w:rPr>
        <w:t>。</w:t>
      </w:r>
    </w:p>
    <w:p>
      <w:pPr>
        <w:ind w:firstLine="640" w:firstLineChars="200"/>
        <w:rPr>
          <w:rFonts w:ascii="仿宋_GB2312" w:hAnsi="黑体" w:eastAsia="仿宋_GB2312"/>
          <w:sz w:val="32"/>
          <w:szCs w:val="32"/>
          <w:u w:val="none"/>
        </w:rPr>
        <w:pPrChange w:id="1" w:author="lenovo" w:date="2023-02-02T17:15:11Z">
          <w:pPr>
            <w:ind w:firstLine="640" w:firstLineChars="200"/>
          </w:pPr>
        </w:pPrChange>
      </w:pPr>
      <w:r>
        <w:rPr>
          <w:rFonts w:hint="eastAsia" w:ascii="仿宋_GB2312" w:hAnsi="黑体" w:eastAsia="仿宋_GB2312"/>
          <w:sz w:val="32"/>
          <w:szCs w:val="32"/>
          <w:u w:val="none"/>
        </w:rPr>
        <w:t>2.</w:t>
      </w:r>
      <w:r>
        <w:rPr>
          <w:rFonts w:hint="eastAsia" w:ascii="仿宋_GB2312" w:hAnsi="黑体" w:eastAsia="仿宋_GB2312" w:cs="仿宋_GB2312"/>
          <w:sz w:val="32"/>
          <w:szCs w:val="32"/>
          <w:u w:val="none"/>
        </w:rPr>
        <w:t xml:space="preserve"> 一般公共服务（类）人大事务（款）一般行政管理事务（项）</w:t>
      </w: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年预算数为</w:t>
      </w:r>
      <w:r>
        <w:rPr>
          <w:rFonts w:hint="eastAsia" w:ascii="仿宋_GB2312" w:hAnsi="黑体" w:eastAsia="仿宋_GB2312" w:cs="仿宋_GB2312"/>
          <w:sz w:val="32"/>
          <w:szCs w:val="32"/>
          <w:u w:val="none"/>
          <w:lang w:val="en-US" w:eastAsia="zh-CN"/>
        </w:rPr>
        <w:t>0.00</w:t>
      </w:r>
      <w:r>
        <w:rPr>
          <w:rFonts w:hint="eastAsia" w:ascii="仿宋_GB2312" w:hAnsi="黑体" w:eastAsia="仿宋_GB2312"/>
          <w:sz w:val="32"/>
          <w:szCs w:val="32"/>
          <w:u w:val="none"/>
        </w:rPr>
        <w:t>万元，比上年预算数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0.00</w:t>
      </w:r>
      <w:r>
        <w:rPr>
          <w:rFonts w:hint="eastAsia" w:ascii="仿宋_GB2312" w:hAnsi="黑体" w:eastAsia="仿宋_GB2312"/>
          <w:sz w:val="32"/>
          <w:szCs w:val="32"/>
          <w:u w:val="none"/>
        </w:rPr>
        <w:t>万元，主要是</w:t>
      </w:r>
      <w:r>
        <w:rPr>
          <w:rFonts w:ascii="仿宋_GB2312" w:hAnsi="黑体" w:eastAsia="仿宋_GB2312"/>
          <w:sz w:val="32"/>
          <w:szCs w:val="32"/>
          <w:u w:val="none"/>
        </w:rPr>
        <w:t>……</w:t>
      </w:r>
      <w:r>
        <w:rPr>
          <w:rFonts w:hint="eastAsia" w:ascii="仿宋_GB2312" w:hAnsi="黑体" w:eastAsia="仿宋_GB2312"/>
          <w:sz w:val="32"/>
          <w:szCs w:val="32"/>
          <w:u w:val="none"/>
          <w:lang w:eastAsia="zh-CN"/>
        </w:rPr>
        <w:t>。</w:t>
      </w:r>
    </w:p>
    <w:p>
      <w:pPr>
        <w:ind w:firstLine="640"/>
        <w:rPr>
          <w:rFonts w:ascii="黑体" w:hAnsi="黑体" w:eastAsia="黑体"/>
          <w:sz w:val="32"/>
          <w:szCs w:val="32"/>
          <w:u w:val="none"/>
        </w:rPr>
      </w:pPr>
      <w:r>
        <w:rPr>
          <w:rFonts w:hint="eastAsia" w:ascii="黑体" w:hAnsi="黑体" w:eastAsia="黑体"/>
          <w:sz w:val="32"/>
          <w:szCs w:val="32"/>
          <w:u w:val="none"/>
        </w:rPr>
        <w:t>三、关于</w:t>
      </w:r>
      <w:r>
        <w:rPr>
          <w:rFonts w:hint="eastAsia" w:ascii="黑体" w:hAnsi="黑体" w:eastAsia="黑体" w:cs="黑体"/>
          <w:b w:val="0"/>
          <w:bCs w:val="0"/>
          <w:sz w:val="32"/>
          <w:szCs w:val="32"/>
          <w:u w:val="none"/>
        </w:rPr>
        <w:t>海南热带雨林国家公园管理局毛瑞分局</w:t>
      </w:r>
      <w:r>
        <w:rPr>
          <w:rFonts w:hint="eastAsia" w:ascii="黑体" w:hAnsi="黑体" w:eastAsia="黑体" w:cs="黑体"/>
          <w:b w:val="0"/>
          <w:bCs w:val="0"/>
          <w:sz w:val="32"/>
          <w:szCs w:val="32"/>
          <w:u w:val="none"/>
          <w:lang w:val="en-US" w:eastAsia="zh-CN"/>
        </w:rPr>
        <w:t>2023</w:t>
      </w:r>
      <w:r>
        <w:rPr>
          <w:rFonts w:hint="eastAsia" w:ascii="黑体" w:hAnsi="黑体" w:eastAsia="黑体"/>
          <w:sz w:val="32"/>
          <w:szCs w:val="32"/>
          <w:u w:val="none"/>
        </w:rPr>
        <w:t>年一般公共预算基本支出情况说明</w:t>
      </w:r>
    </w:p>
    <w:p>
      <w:pPr>
        <w:ind w:firstLine="640" w:firstLineChars="200"/>
        <w:rPr>
          <w:rFonts w:ascii="仿宋_GB2312" w:hAnsi="黑体" w:eastAsia="仿宋_GB2312"/>
          <w:sz w:val="32"/>
          <w:szCs w:val="32"/>
          <w:u w:val="none"/>
        </w:rPr>
      </w:pPr>
      <w:r>
        <w:rPr>
          <w:rFonts w:hint="eastAsia" w:ascii="仿宋_GB2312" w:hAnsi="黑体" w:eastAsia="仿宋_GB2312" w:cs="仿宋_GB2312"/>
          <w:sz w:val="32"/>
          <w:szCs w:val="32"/>
          <w:u w:val="none"/>
          <w:lang w:eastAsia="zh-CN"/>
        </w:rPr>
        <w:t>海南热带雨林国家公园管理局毛瑞分局</w:t>
      </w: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年一般公共预算基本支出为</w:t>
      </w:r>
      <w:r>
        <w:rPr>
          <w:rFonts w:hint="eastAsia" w:ascii="仿宋_GB2312" w:hAnsi="黑体" w:eastAsia="仿宋_GB2312" w:cs="仿宋_GB2312"/>
          <w:sz w:val="32"/>
          <w:szCs w:val="32"/>
          <w:u w:val="none"/>
          <w:lang w:val="en-US" w:eastAsia="zh-CN"/>
        </w:rPr>
        <w:t>229.74</w:t>
      </w:r>
      <w:r>
        <w:rPr>
          <w:rFonts w:hint="eastAsia" w:ascii="仿宋_GB2312" w:hAnsi="黑体" w:eastAsia="仿宋_GB2312"/>
          <w:sz w:val="32"/>
          <w:szCs w:val="32"/>
          <w:u w:val="none"/>
        </w:rPr>
        <w:t>万元，其中：</w:t>
      </w:r>
    </w:p>
    <w:p>
      <w:pPr>
        <w:ind w:firstLine="640" w:firstLineChars="200"/>
        <w:rPr>
          <w:rFonts w:ascii="仿宋_GB2312" w:hAnsi="黑体" w:eastAsia="仿宋_GB2312"/>
          <w:sz w:val="32"/>
          <w:szCs w:val="32"/>
          <w:u w:val="none"/>
        </w:rPr>
      </w:pPr>
      <w:r>
        <w:rPr>
          <w:rFonts w:hint="eastAsia" w:ascii="仿宋_GB2312" w:hAnsi="黑体" w:eastAsia="仿宋_GB2312"/>
          <w:sz w:val="32"/>
          <w:szCs w:val="32"/>
          <w:u w:val="none"/>
        </w:rPr>
        <w:t>人员经费</w:t>
      </w:r>
      <w:r>
        <w:rPr>
          <w:rFonts w:hint="eastAsia" w:ascii="仿宋_GB2312" w:hAnsi="黑体" w:eastAsia="仿宋_GB2312" w:cs="仿宋_GB2312"/>
          <w:sz w:val="32"/>
          <w:szCs w:val="32"/>
          <w:u w:val="none"/>
          <w:lang w:val="en-US" w:eastAsia="zh-CN"/>
        </w:rPr>
        <w:t>182.51</w:t>
      </w:r>
      <w:r>
        <w:rPr>
          <w:rFonts w:hint="eastAsia" w:ascii="仿宋_GB2312" w:hAnsi="黑体" w:eastAsia="仿宋_GB2312"/>
          <w:sz w:val="32"/>
          <w:szCs w:val="32"/>
          <w:u w:val="none"/>
        </w:rPr>
        <w:t>万元，主要包括：基本工资、津贴补贴、奖金、社会保障缴费、</w:t>
      </w:r>
      <w:r>
        <w:rPr>
          <w:rFonts w:hint="eastAsia" w:ascii="仿宋_GB2312" w:hAnsi="黑体" w:eastAsia="仿宋_GB2312"/>
          <w:sz w:val="32"/>
          <w:szCs w:val="32"/>
          <w:u w:val="none"/>
          <w:lang w:eastAsia="zh-CN"/>
        </w:rPr>
        <w:t>住房公积金等</w:t>
      </w:r>
      <w:r>
        <w:rPr>
          <w:rFonts w:hint="eastAsia" w:ascii="仿宋_GB2312" w:hAnsi="黑体" w:eastAsia="仿宋_GB2312"/>
          <w:sz w:val="32"/>
          <w:szCs w:val="32"/>
          <w:u w:val="none"/>
        </w:rPr>
        <w:t>;</w:t>
      </w:r>
    </w:p>
    <w:p>
      <w:pPr>
        <w:ind w:firstLine="640" w:firstLineChars="200"/>
        <w:rPr>
          <w:rFonts w:ascii="仿宋_GB2312" w:hAnsi="黑体" w:eastAsia="仿宋_GB2312"/>
          <w:sz w:val="32"/>
          <w:szCs w:val="32"/>
          <w:u w:val="none"/>
        </w:rPr>
      </w:pPr>
      <w:r>
        <w:rPr>
          <w:rFonts w:hint="eastAsia" w:ascii="仿宋_GB2312" w:hAnsi="黑体" w:eastAsia="仿宋_GB2312"/>
          <w:sz w:val="32"/>
          <w:szCs w:val="32"/>
          <w:u w:val="none"/>
        </w:rPr>
        <w:t>公用经费</w:t>
      </w:r>
      <w:r>
        <w:rPr>
          <w:rFonts w:hint="eastAsia" w:ascii="仿宋_GB2312" w:hAnsi="黑体" w:eastAsia="仿宋_GB2312" w:cs="仿宋_GB2312"/>
          <w:sz w:val="32"/>
          <w:szCs w:val="32"/>
          <w:u w:val="none"/>
          <w:lang w:val="en-US" w:eastAsia="zh-CN"/>
        </w:rPr>
        <w:t>47.23</w:t>
      </w:r>
      <w:r>
        <w:rPr>
          <w:rFonts w:hint="eastAsia" w:ascii="仿宋_GB2312" w:hAnsi="黑体" w:eastAsia="仿宋_GB2312"/>
          <w:sz w:val="32"/>
          <w:szCs w:val="32"/>
          <w:u w:val="none"/>
        </w:rPr>
        <w:t>万元，主要包括：办公费、咨询费、手续费、水费、电费、</w:t>
      </w:r>
      <w:r>
        <w:rPr>
          <w:rFonts w:hint="eastAsia" w:ascii="仿宋_GB2312" w:hAnsi="黑体" w:eastAsia="仿宋_GB2312"/>
          <w:sz w:val="32"/>
          <w:szCs w:val="32"/>
          <w:u w:val="none"/>
          <w:lang w:eastAsia="zh-CN"/>
        </w:rPr>
        <w:t>工会经费等</w:t>
      </w:r>
      <w:r>
        <w:rPr>
          <w:rFonts w:hint="eastAsia" w:ascii="仿宋_GB2312" w:hAnsi="黑体" w:eastAsia="仿宋_GB2312"/>
          <w:sz w:val="32"/>
          <w:szCs w:val="32"/>
          <w:u w:val="none"/>
        </w:rPr>
        <w:t>。</w:t>
      </w:r>
    </w:p>
    <w:p>
      <w:pPr>
        <w:ind w:firstLine="640" w:firstLineChars="200"/>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rPr>
        <w:t>四、</w:t>
      </w:r>
      <w:r>
        <w:rPr>
          <w:rFonts w:hint="eastAsia" w:ascii="黑体" w:hAnsi="黑体" w:eastAsia="黑体" w:cs="黑体"/>
          <w:b w:val="0"/>
          <w:bCs w:val="0"/>
          <w:sz w:val="32"/>
          <w:szCs w:val="32"/>
          <w:u w:val="none"/>
        </w:rPr>
        <w:t>海南热带雨林国家公园管理局毛瑞分局</w:t>
      </w:r>
      <w:r>
        <w:rPr>
          <w:rFonts w:hint="eastAsia" w:ascii="黑体" w:hAnsi="黑体" w:eastAsia="黑体" w:cs="黑体"/>
          <w:b w:val="0"/>
          <w:bCs w:val="0"/>
          <w:sz w:val="32"/>
          <w:szCs w:val="32"/>
          <w:u w:val="none"/>
          <w:lang w:val="en-US" w:eastAsia="zh-CN"/>
        </w:rPr>
        <w:t>2023</w:t>
      </w:r>
      <w:r>
        <w:rPr>
          <w:rFonts w:ascii="黑体" w:hAnsi="黑体" w:eastAsia="黑体" w:cs="Times New Roman"/>
          <w:sz w:val="32"/>
          <w:u w:val="none"/>
          <w:shd w:val="clear" w:color="auto" w:fill="FFFFFF"/>
        </w:rPr>
        <w:t>年“三公”经费预算情况</w:t>
      </w:r>
      <w:r>
        <w:rPr>
          <w:rFonts w:hint="eastAsia" w:ascii="黑体" w:hAnsi="黑体" w:eastAsia="黑体" w:cs="Times New Roman"/>
          <w:sz w:val="32"/>
          <w:u w:val="none"/>
          <w:shd w:val="clear" w:color="auto" w:fill="FFFFFF"/>
        </w:rPr>
        <w:t>说明</w:t>
      </w:r>
    </w:p>
    <w:p>
      <w:pPr>
        <w:ind w:firstLine="640" w:firstLineChars="200"/>
        <w:rPr>
          <w:rFonts w:ascii="仿宋_GB2312" w:hAnsi="黑体" w:eastAsia="仿宋_GB2312" w:cs="Times New Roman"/>
          <w:sz w:val="32"/>
          <w:szCs w:val="32"/>
          <w:u w:val="none"/>
        </w:rPr>
      </w:pPr>
      <w:r>
        <w:rPr>
          <w:rFonts w:hint="eastAsia" w:ascii="仿宋_GB2312" w:hAnsi="黑体" w:eastAsia="仿宋_GB2312"/>
          <w:sz w:val="32"/>
          <w:szCs w:val="32"/>
          <w:u w:val="none"/>
        </w:rPr>
        <w:t>（一）</w:t>
      </w:r>
      <w:r>
        <w:rPr>
          <w:rFonts w:hint="eastAsia" w:ascii="仿宋_GB2312" w:hAnsi="黑体" w:eastAsia="仿宋_GB2312" w:cs="仿宋_GB2312"/>
          <w:sz w:val="32"/>
          <w:szCs w:val="32"/>
          <w:u w:val="none"/>
          <w:lang w:eastAsia="zh-CN"/>
        </w:rPr>
        <w:t>海南热带雨林国家公园管理局毛瑞分局</w:t>
      </w: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年一般公共预算“三公”经费预算数为</w:t>
      </w:r>
      <w:r>
        <w:rPr>
          <w:rFonts w:hint="eastAsia" w:ascii="仿宋_GB2312" w:hAnsi="黑体" w:eastAsia="仿宋_GB2312" w:cs="仿宋_GB2312"/>
          <w:sz w:val="32"/>
          <w:szCs w:val="32"/>
          <w:u w:val="none"/>
          <w:lang w:val="en-US" w:eastAsia="zh-CN"/>
        </w:rPr>
        <w:t>0.00</w:t>
      </w:r>
      <w:r>
        <w:rPr>
          <w:rFonts w:hint="eastAsia" w:ascii="仿宋_GB2312" w:hAnsi="黑体" w:eastAsia="仿宋_GB2312"/>
          <w:sz w:val="32"/>
          <w:szCs w:val="32"/>
          <w:u w:val="none"/>
        </w:rPr>
        <w:t>万元，其中：</w:t>
      </w:r>
    </w:p>
    <w:p>
      <w:pPr>
        <w:ind w:firstLine="630"/>
        <w:rPr>
          <w:rFonts w:ascii="Times New Roman" w:hAnsi="Times New Roman" w:eastAsia="仿宋_GB2312" w:cs="Times New Roman"/>
          <w:sz w:val="32"/>
          <w:u w:val="none"/>
          <w:shd w:val="clear" w:color="auto" w:fill="FFFFFF"/>
        </w:rPr>
      </w:pPr>
      <w:r>
        <w:rPr>
          <w:rFonts w:ascii="Times New Roman" w:hAnsi="Times New Roman" w:eastAsia="仿宋_GB2312" w:cs="Times New Roman"/>
          <w:sz w:val="32"/>
          <w:u w:val="none"/>
          <w:shd w:val="clear" w:color="auto" w:fill="FFFFFF"/>
        </w:rPr>
        <w:t>因公出国（境）经费</w:t>
      </w:r>
      <w:r>
        <w:rPr>
          <w:rFonts w:hint="eastAsia" w:ascii="仿宋_GB2312" w:hAnsi="黑体" w:eastAsia="仿宋_GB2312" w:cs="仿宋_GB2312"/>
          <w:sz w:val="32"/>
          <w:szCs w:val="32"/>
          <w:u w:val="none"/>
          <w:lang w:val="en-US" w:eastAsia="zh-CN"/>
        </w:rPr>
        <w:t>0.00</w:t>
      </w:r>
      <w:r>
        <w:rPr>
          <w:rFonts w:hint="eastAsia" w:ascii="仿宋_GB2312" w:hAnsi="黑体" w:eastAsia="仿宋_GB2312"/>
          <w:sz w:val="32"/>
          <w:szCs w:val="32"/>
          <w:u w:val="none"/>
        </w:rPr>
        <w:t>万元</w:t>
      </w:r>
      <w:r>
        <w:rPr>
          <w:rFonts w:ascii="Times New Roman" w:hAnsi="Times New Roman" w:eastAsia="仿宋_GB2312" w:cs="Times New Roman"/>
          <w:sz w:val="32"/>
          <w:u w:val="none"/>
          <w:shd w:val="clear" w:color="auto" w:fill="FFFFFF"/>
        </w:rPr>
        <w:t>，与</w:t>
      </w:r>
      <w:r>
        <w:rPr>
          <w:rFonts w:hint="eastAsia" w:ascii="Times New Roman" w:hAnsi="Times New Roman" w:eastAsia="仿宋_GB2312" w:cs="Times New Roman"/>
          <w:sz w:val="32"/>
          <w:u w:val="none"/>
          <w:shd w:val="clear" w:color="auto" w:fill="FFFFFF"/>
        </w:rPr>
        <w:t>上</w:t>
      </w:r>
      <w:r>
        <w:rPr>
          <w:rFonts w:ascii="Times New Roman" w:hAnsi="Times New Roman" w:eastAsia="仿宋_GB2312" w:cs="Times New Roman"/>
          <w:sz w:val="32"/>
          <w:u w:val="none"/>
          <w:shd w:val="clear" w:color="auto" w:fill="FFFFFF"/>
        </w:rPr>
        <w:t>年预算持平/较</w:t>
      </w:r>
      <w:r>
        <w:rPr>
          <w:rFonts w:hint="eastAsia" w:ascii="Times New Roman" w:hAnsi="Times New Roman" w:eastAsia="仿宋_GB2312" w:cs="Times New Roman"/>
          <w:sz w:val="32"/>
          <w:u w:val="none"/>
          <w:shd w:val="clear" w:color="auto" w:fill="FFFFFF"/>
        </w:rPr>
        <w:t>上</w:t>
      </w:r>
      <w:r>
        <w:rPr>
          <w:rFonts w:ascii="Times New Roman" w:hAnsi="Times New Roman" w:eastAsia="仿宋_GB2312" w:cs="Times New Roman"/>
          <w:sz w:val="32"/>
          <w:u w:val="none"/>
          <w:shd w:val="clear" w:color="auto" w:fill="FFFFFF"/>
        </w:rPr>
        <w:t>年预算下降</w:t>
      </w:r>
      <w:r>
        <w:rPr>
          <w:rFonts w:hint="eastAsia" w:ascii="仿宋_GB2312" w:hAnsi="黑体" w:eastAsia="仿宋_GB2312" w:cs="仿宋_GB2312"/>
          <w:sz w:val="32"/>
          <w:szCs w:val="32"/>
          <w:u w:val="none"/>
          <w:lang w:val="en-US" w:eastAsia="zh-CN"/>
        </w:rPr>
        <w:t>0.00</w:t>
      </w:r>
      <w:r>
        <w:rPr>
          <w:rFonts w:ascii="Times New Roman" w:hAnsi="Times New Roman" w:eastAsia="仿宋_GB2312" w:cs="Times New Roman"/>
          <w:sz w:val="32"/>
          <w:u w:val="none"/>
          <w:shd w:val="clear" w:color="auto" w:fill="FFFFFF"/>
        </w:rPr>
        <w:t>%/较</w:t>
      </w:r>
      <w:r>
        <w:rPr>
          <w:rFonts w:hint="eastAsia" w:ascii="Times New Roman" w:hAnsi="Times New Roman" w:eastAsia="仿宋_GB2312" w:cs="Times New Roman"/>
          <w:sz w:val="32"/>
          <w:u w:val="none"/>
          <w:shd w:val="clear" w:color="auto" w:fill="FFFFFF"/>
        </w:rPr>
        <w:t>上</w:t>
      </w:r>
      <w:r>
        <w:rPr>
          <w:rFonts w:ascii="Times New Roman" w:hAnsi="Times New Roman" w:eastAsia="仿宋_GB2312" w:cs="Times New Roman"/>
          <w:sz w:val="32"/>
          <w:u w:val="none"/>
          <w:shd w:val="clear" w:color="auto" w:fill="FFFFFF"/>
        </w:rPr>
        <w:t>年预算增长</w:t>
      </w:r>
      <w:r>
        <w:rPr>
          <w:rFonts w:hint="eastAsia" w:ascii="仿宋_GB2312" w:hAnsi="黑体" w:eastAsia="仿宋_GB2312" w:cs="仿宋_GB2312"/>
          <w:sz w:val="32"/>
          <w:szCs w:val="32"/>
          <w:u w:val="none"/>
          <w:lang w:val="en-US" w:eastAsia="zh-CN"/>
        </w:rPr>
        <w:t>0.00</w:t>
      </w:r>
      <w:r>
        <w:rPr>
          <w:rFonts w:ascii="Times New Roman" w:hAnsi="Times New Roman" w:eastAsia="仿宋_GB2312" w:cs="Times New Roman"/>
          <w:sz w:val="32"/>
          <w:u w:val="none"/>
          <w:shd w:val="clear" w:color="auto" w:fill="FFFFFF"/>
        </w:rPr>
        <w:t>%。</w:t>
      </w:r>
      <w:r>
        <w:rPr>
          <w:rFonts w:ascii="Times New Roman" w:hAnsi="Times New Roman" w:eastAsia="仿宋_GB2312" w:cs="Times New Roman"/>
          <w:sz w:val="32"/>
          <w:u w:val="none"/>
        </w:rPr>
        <w:t>下降/增长的</w:t>
      </w:r>
      <w:r>
        <w:rPr>
          <w:rFonts w:ascii="Times New Roman" w:hAnsi="Times New Roman" w:eastAsia="仿宋_GB2312" w:cs="Times New Roman"/>
          <w:sz w:val="32"/>
          <w:u w:val="none"/>
          <w:shd w:val="clear" w:color="auto" w:fill="FFFFFF"/>
        </w:rPr>
        <w:t>主要原因包括：......</w:t>
      </w:r>
      <w:r>
        <w:rPr>
          <w:rFonts w:hint="eastAsia" w:ascii="Times New Roman" w:hAnsi="Times New Roman" w:eastAsia="仿宋_GB2312" w:cs="Times New Roman"/>
          <w:sz w:val="32"/>
          <w:u w:val="none"/>
          <w:shd w:val="clear" w:color="auto" w:fill="FFFFFF"/>
        </w:rPr>
        <w:t>。</w:t>
      </w:r>
      <w:r>
        <w:rPr>
          <w:rFonts w:ascii="Times New Roman" w:hAnsi="Times New Roman" w:eastAsia="仿宋_GB2312" w:cs="Times New Roman"/>
          <w:sz w:val="32"/>
          <w:u w:val="none"/>
          <w:shd w:val="clear" w:color="auto" w:fill="FFFFFF"/>
        </w:rPr>
        <w:t>根据×××（如外事部门等）安排的</w:t>
      </w:r>
      <w:r>
        <w:rPr>
          <w:rFonts w:hint="eastAsia" w:ascii="仿宋_GB2312" w:hAnsi="黑体" w:eastAsia="仿宋_GB2312" w:cs="仿宋_GB2312"/>
          <w:sz w:val="32"/>
          <w:szCs w:val="32"/>
          <w:u w:val="none"/>
          <w:lang w:val="en-US" w:eastAsia="zh-CN"/>
        </w:rPr>
        <w:t>2023</w:t>
      </w:r>
      <w:r>
        <w:rPr>
          <w:rFonts w:ascii="Times New Roman" w:hAnsi="Times New Roman" w:eastAsia="仿宋_GB2312" w:cs="Times New Roman"/>
          <w:sz w:val="32"/>
          <w:u w:val="none"/>
          <w:shd w:val="clear" w:color="auto" w:fill="FFFFFF"/>
        </w:rPr>
        <w:t>年出国计划，拟安排出国（境）</w:t>
      </w:r>
      <w:r>
        <w:rPr>
          <w:rFonts w:hint="eastAsia" w:ascii="Times New Roman" w:hAnsi="Times New Roman" w:eastAsia="仿宋_GB2312" w:cs="Times New Roman"/>
          <w:sz w:val="32"/>
          <w:u w:val="none"/>
          <w:shd w:val="clear" w:color="auto" w:fill="FFFFFF"/>
        </w:rPr>
        <w:t>团（</w:t>
      </w:r>
      <w:r>
        <w:rPr>
          <w:rFonts w:ascii="Times New Roman" w:hAnsi="Times New Roman" w:eastAsia="仿宋_GB2312" w:cs="Times New Roman"/>
          <w:sz w:val="32"/>
          <w:u w:val="none"/>
          <w:shd w:val="clear" w:color="auto" w:fill="FFFFFF"/>
        </w:rPr>
        <w:t>组</w:t>
      </w:r>
      <w:r>
        <w:rPr>
          <w:rFonts w:hint="eastAsia" w:ascii="Times New Roman" w:hAnsi="Times New Roman" w:eastAsia="仿宋_GB2312" w:cs="Times New Roman"/>
          <w:sz w:val="32"/>
          <w:u w:val="none"/>
          <w:shd w:val="clear" w:color="auto" w:fill="FFFFFF"/>
        </w:rPr>
        <w:t>）</w:t>
      </w:r>
      <w:r>
        <w:rPr>
          <w:rFonts w:hint="eastAsia" w:ascii="仿宋_GB2312" w:hAnsi="黑体" w:eastAsia="仿宋_GB2312" w:cs="仿宋_GB2312"/>
          <w:sz w:val="32"/>
          <w:szCs w:val="32"/>
          <w:u w:val="none"/>
          <w:lang w:val="en-US" w:eastAsia="zh-CN"/>
        </w:rPr>
        <w:t>0</w:t>
      </w:r>
      <w:r>
        <w:rPr>
          <w:rFonts w:ascii="Times New Roman" w:hAnsi="Times New Roman" w:eastAsia="仿宋_GB2312" w:cs="Times New Roman"/>
          <w:sz w:val="32"/>
          <w:u w:val="none"/>
          <w:shd w:val="clear" w:color="auto" w:fill="FFFFFF"/>
        </w:rPr>
        <w:t>次，出国（境）</w:t>
      </w:r>
      <w:r>
        <w:rPr>
          <w:rFonts w:hint="eastAsia" w:ascii="仿宋_GB2312" w:hAnsi="黑体" w:eastAsia="仿宋_GB2312" w:cs="仿宋_GB2312"/>
          <w:sz w:val="32"/>
          <w:szCs w:val="32"/>
          <w:u w:val="none"/>
          <w:lang w:val="en-US" w:eastAsia="zh-CN"/>
        </w:rPr>
        <w:t>0</w:t>
      </w:r>
      <w:r>
        <w:rPr>
          <w:rFonts w:ascii="Times New Roman" w:hAnsi="Times New Roman" w:eastAsia="仿宋_GB2312" w:cs="Times New Roman"/>
          <w:sz w:val="32"/>
          <w:u w:val="none"/>
          <w:shd w:val="clear" w:color="auto" w:fill="FFFFFF"/>
        </w:rPr>
        <w:t>人。出国（境）团组主要包括：1.×××团组：目的地为×××，人数为</w:t>
      </w:r>
      <w:r>
        <w:rPr>
          <w:rFonts w:hint="eastAsia" w:ascii="仿宋_GB2312" w:hAnsi="黑体" w:eastAsia="仿宋_GB2312" w:cs="仿宋_GB2312"/>
          <w:sz w:val="32"/>
          <w:szCs w:val="32"/>
          <w:u w:val="none"/>
          <w:lang w:val="en-US" w:eastAsia="zh-CN"/>
        </w:rPr>
        <w:t>0</w:t>
      </w:r>
      <w:r>
        <w:rPr>
          <w:rFonts w:ascii="Times New Roman" w:hAnsi="Times New Roman" w:eastAsia="仿宋_GB2312" w:cs="Times New Roman"/>
          <w:sz w:val="32"/>
          <w:u w:val="none"/>
          <w:shd w:val="clear" w:color="auto" w:fill="FFFFFF"/>
        </w:rPr>
        <w:t>人，天数为</w:t>
      </w:r>
      <w:r>
        <w:rPr>
          <w:rFonts w:hint="eastAsia" w:ascii="仿宋_GB2312" w:hAnsi="黑体" w:eastAsia="仿宋_GB2312" w:cs="仿宋_GB2312"/>
          <w:sz w:val="32"/>
          <w:szCs w:val="32"/>
          <w:u w:val="none"/>
          <w:lang w:val="en-US" w:eastAsia="zh-CN"/>
        </w:rPr>
        <w:t>0</w:t>
      </w:r>
      <w:r>
        <w:rPr>
          <w:rFonts w:ascii="Times New Roman" w:hAnsi="Times New Roman" w:eastAsia="仿宋_GB2312" w:cs="Times New Roman"/>
          <w:sz w:val="32"/>
          <w:u w:val="none"/>
          <w:shd w:val="clear" w:color="auto" w:fill="FFFFFF"/>
        </w:rPr>
        <w:t>天，主要任务为×××</w:t>
      </w:r>
      <w:r>
        <w:rPr>
          <w:rFonts w:hint="eastAsia" w:ascii="Times New Roman" w:hAnsi="Times New Roman" w:eastAsia="仿宋_GB2312" w:cs="Times New Roman"/>
          <w:sz w:val="32"/>
          <w:u w:val="none"/>
          <w:shd w:val="clear" w:color="auto" w:fill="FFFFFF"/>
        </w:rPr>
        <w:t>：</w:t>
      </w:r>
      <w:r>
        <w:rPr>
          <w:rFonts w:ascii="Times New Roman" w:hAnsi="Times New Roman" w:eastAsia="仿宋_GB2312" w:cs="Times New Roman"/>
          <w:sz w:val="32"/>
          <w:u w:val="none"/>
          <w:shd w:val="clear" w:color="auto" w:fill="FFFFFF"/>
        </w:rPr>
        <w:t>......</w:t>
      </w:r>
      <w:r>
        <w:rPr>
          <w:rFonts w:hint="eastAsia" w:ascii="Times New Roman" w:hAnsi="Times New Roman" w:eastAsia="仿宋_GB2312" w:cs="Times New Roman"/>
          <w:sz w:val="32"/>
          <w:u w:val="none"/>
          <w:shd w:val="clear" w:color="auto" w:fill="FFFFFF"/>
        </w:rPr>
        <w:t>；</w:t>
      </w:r>
      <w:r>
        <w:rPr>
          <w:rFonts w:ascii="Times New Roman" w:hAnsi="Times New Roman" w:eastAsia="仿宋_GB2312" w:cs="Times New Roman"/>
          <w:sz w:val="32"/>
          <w:u w:val="none"/>
          <w:shd w:val="clear" w:color="auto" w:fill="FFFFFF"/>
        </w:rPr>
        <w:t>公务用车购置及运行费</w:t>
      </w:r>
      <w:r>
        <w:rPr>
          <w:rFonts w:hint="eastAsia" w:ascii="仿宋_GB2312" w:hAnsi="黑体" w:eastAsia="仿宋_GB2312" w:cs="仿宋_GB2312"/>
          <w:sz w:val="32"/>
          <w:szCs w:val="32"/>
          <w:u w:val="none"/>
          <w:lang w:val="en-US" w:eastAsia="zh-CN"/>
        </w:rPr>
        <w:t>0.00</w:t>
      </w:r>
      <w:r>
        <w:rPr>
          <w:rFonts w:hint="eastAsia" w:ascii="仿宋_GB2312" w:hAnsi="黑体" w:eastAsia="仿宋_GB2312"/>
          <w:sz w:val="32"/>
          <w:szCs w:val="32"/>
          <w:u w:val="none"/>
        </w:rPr>
        <w:t>万元（其中，</w:t>
      </w:r>
      <w:r>
        <w:rPr>
          <w:rFonts w:ascii="Times New Roman" w:hAnsi="Times New Roman" w:eastAsia="仿宋_GB2312" w:cs="Times New Roman"/>
          <w:sz w:val="32"/>
          <w:u w:val="none"/>
          <w:shd w:val="clear" w:color="auto" w:fill="FFFFFF"/>
        </w:rPr>
        <w:t>公务用车购置</w:t>
      </w:r>
      <w:r>
        <w:rPr>
          <w:rFonts w:hint="eastAsia" w:ascii="Times New Roman" w:hAnsi="Times New Roman" w:eastAsia="仿宋_GB2312" w:cs="Times New Roman"/>
          <w:sz w:val="32"/>
          <w:u w:val="none"/>
          <w:shd w:val="clear" w:color="auto" w:fill="FFFFFF"/>
        </w:rPr>
        <w:t>费</w:t>
      </w:r>
      <w:r>
        <w:rPr>
          <w:rFonts w:hint="eastAsia" w:ascii="仿宋_GB2312" w:hAnsi="黑体" w:eastAsia="仿宋_GB2312" w:cs="仿宋_GB2312"/>
          <w:sz w:val="32"/>
          <w:szCs w:val="32"/>
          <w:u w:val="none"/>
          <w:lang w:val="en-US" w:eastAsia="zh-CN"/>
        </w:rPr>
        <w:t>0.00</w:t>
      </w:r>
      <w:r>
        <w:rPr>
          <w:rFonts w:hint="eastAsia" w:ascii="仿宋_GB2312" w:hAnsi="黑体" w:eastAsia="仿宋_GB2312"/>
          <w:sz w:val="32"/>
          <w:szCs w:val="32"/>
          <w:u w:val="none"/>
        </w:rPr>
        <w:t>万元</w:t>
      </w:r>
      <w:r>
        <w:rPr>
          <w:rFonts w:hint="eastAsia" w:ascii="Times New Roman" w:hAnsi="Times New Roman" w:eastAsia="仿宋_GB2312" w:cs="Times New Roman"/>
          <w:sz w:val="32"/>
          <w:u w:val="none"/>
          <w:shd w:val="clear" w:color="auto" w:fill="FFFFFF"/>
        </w:rPr>
        <w:t>，公务用车</w:t>
      </w:r>
      <w:r>
        <w:rPr>
          <w:rFonts w:ascii="Times New Roman" w:hAnsi="Times New Roman" w:eastAsia="仿宋_GB2312" w:cs="Times New Roman"/>
          <w:sz w:val="32"/>
          <w:u w:val="none"/>
          <w:shd w:val="clear" w:color="auto" w:fill="FFFFFF"/>
        </w:rPr>
        <w:t>运行费</w:t>
      </w:r>
      <w:r>
        <w:rPr>
          <w:rFonts w:hint="eastAsia" w:ascii="仿宋_GB2312" w:hAnsi="黑体" w:eastAsia="仿宋_GB2312" w:cs="仿宋_GB2312"/>
          <w:sz w:val="32"/>
          <w:szCs w:val="32"/>
          <w:u w:val="none"/>
          <w:lang w:val="en-US" w:eastAsia="zh-CN"/>
        </w:rPr>
        <w:t>0.00</w:t>
      </w:r>
      <w:r>
        <w:rPr>
          <w:rFonts w:hint="eastAsia" w:ascii="仿宋_GB2312" w:hAnsi="黑体" w:eastAsia="仿宋_GB2312"/>
          <w:sz w:val="32"/>
          <w:szCs w:val="32"/>
          <w:u w:val="none"/>
        </w:rPr>
        <w:t>万元）</w:t>
      </w:r>
      <w:r>
        <w:rPr>
          <w:rFonts w:ascii="Times New Roman" w:hAnsi="Times New Roman" w:eastAsia="仿宋_GB2312" w:cs="Times New Roman"/>
          <w:sz w:val="32"/>
          <w:u w:val="none"/>
          <w:shd w:val="clear" w:color="auto" w:fill="FFFFFF"/>
        </w:rPr>
        <w:t>，与</w:t>
      </w:r>
      <w:r>
        <w:rPr>
          <w:rFonts w:hint="eastAsia" w:ascii="Times New Roman" w:hAnsi="Times New Roman" w:eastAsia="仿宋_GB2312" w:cs="Times New Roman"/>
          <w:sz w:val="32"/>
          <w:u w:val="none"/>
          <w:shd w:val="clear" w:color="auto" w:fill="FFFFFF"/>
        </w:rPr>
        <w:t>上</w:t>
      </w:r>
      <w:r>
        <w:rPr>
          <w:rFonts w:ascii="Times New Roman" w:hAnsi="Times New Roman" w:eastAsia="仿宋_GB2312" w:cs="Times New Roman"/>
          <w:sz w:val="32"/>
          <w:u w:val="none"/>
          <w:shd w:val="clear" w:color="auto" w:fill="FFFFFF"/>
        </w:rPr>
        <w:t>年预算持平/较</w:t>
      </w:r>
      <w:r>
        <w:rPr>
          <w:rFonts w:hint="eastAsia" w:ascii="Times New Roman" w:hAnsi="Times New Roman" w:eastAsia="仿宋_GB2312" w:cs="Times New Roman"/>
          <w:sz w:val="32"/>
          <w:u w:val="none"/>
          <w:shd w:val="clear" w:color="auto" w:fill="FFFFFF"/>
        </w:rPr>
        <w:t>上</w:t>
      </w:r>
      <w:r>
        <w:rPr>
          <w:rFonts w:ascii="Times New Roman" w:hAnsi="Times New Roman" w:eastAsia="仿宋_GB2312" w:cs="Times New Roman"/>
          <w:sz w:val="32"/>
          <w:u w:val="none"/>
          <w:shd w:val="clear" w:color="auto" w:fill="FFFFFF"/>
        </w:rPr>
        <w:t>年预算下降</w:t>
      </w:r>
      <w:r>
        <w:rPr>
          <w:rFonts w:hint="eastAsia" w:ascii="仿宋_GB2312" w:hAnsi="黑体" w:eastAsia="仿宋_GB2312" w:cs="仿宋_GB2312"/>
          <w:sz w:val="32"/>
          <w:szCs w:val="32"/>
          <w:u w:val="none"/>
          <w:lang w:val="en-US" w:eastAsia="zh-CN"/>
        </w:rPr>
        <w:t>0.00</w:t>
      </w:r>
      <w:r>
        <w:rPr>
          <w:rFonts w:ascii="Times New Roman" w:hAnsi="Times New Roman" w:eastAsia="仿宋_GB2312" w:cs="Times New Roman"/>
          <w:sz w:val="32"/>
          <w:u w:val="none"/>
          <w:shd w:val="clear" w:color="auto" w:fill="FFFFFF"/>
        </w:rPr>
        <w:t>%/较</w:t>
      </w:r>
      <w:r>
        <w:rPr>
          <w:rFonts w:hint="eastAsia" w:ascii="Times New Roman" w:hAnsi="Times New Roman" w:eastAsia="仿宋_GB2312" w:cs="Times New Roman"/>
          <w:sz w:val="32"/>
          <w:u w:val="none"/>
          <w:shd w:val="clear" w:color="auto" w:fill="FFFFFF"/>
        </w:rPr>
        <w:t>上</w:t>
      </w:r>
      <w:r>
        <w:rPr>
          <w:rFonts w:ascii="Times New Roman" w:hAnsi="Times New Roman" w:eastAsia="仿宋_GB2312" w:cs="Times New Roman"/>
          <w:sz w:val="32"/>
          <w:u w:val="none"/>
          <w:shd w:val="clear" w:color="auto" w:fill="FFFFFF"/>
        </w:rPr>
        <w:t>年预算增长</w:t>
      </w:r>
      <w:r>
        <w:rPr>
          <w:rFonts w:hint="eastAsia" w:ascii="仿宋_GB2312" w:hAnsi="黑体" w:eastAsia="仿宋_GB2312" w:cs="仿宋_GB2312"/>
          <w:sz w:val="32"/>
          <w:szCs w:val="32"/>
          <w:u w:val="none"/>
          <w:lang w:val="en-US" w:eastAsia="zh-CN"/>
        </w:rPr>
        <w:t>0.00</w:t>
      </w:r>
      <w:r>
        <w:rPr>
          <w:rFonts w:ascii="Times New Roman" w:hAnsi="Times New Roman" w:eastAsia="仿宋_GB2312" w:cs="Times New Roman"/>
          <w:sz w:val="32"/>
          <w:u w:val="none"/>
          <w:shd w:val="clear" w:color="auto" w:fill="FFFFFF"/>
        </w:rPr>
        <w:t>%。</w:t>
      </w:r>
      <w:r>
        <w:rPr>
          <w:rFonts w:ascii="Times New Roman" w:hAnsi="Times New Roman" w:eastAsia="仿宋_GB2312" w:cs="Times New Roman"/>
          <w:sz w:val="32"/>
          <w:u w:val="none"/>
        </w:rPr>
        <w:t>下降/增长的</w:t>
      </w:r>
      <w:r>
        <w:rPr>
          <w:rFonts w:ascii="Times New Roman" w:hAnsi="Times New Roman" w:eastAsia="仿宋_GB2312" w:cs="Times New Roman"/>
          <w:sz w:val="32"/>
          <w:u w:val="none"/>
          <w:shd w:val="clear" w:color="auto" w:fill="FFFFFF"/>
        </w:rPr>
        <w:t>主要原因包括：......</w:t>
      </w:r>
      <w:r>
        <w:rPr>
          <w:rFonts w:hint="eastAsia" w:ascii="Times New Roman" w:hAnsi="Times New Roman" w:eastAsia="仿宋_GB2312" w:cs="Times New Roman"/>
          <w:sz w:val="32"/>
          <w:u w:val="none"/>
          <w:shd w:val="clear" w:color="auto" w:fill="FFFFFF"/>
        </w:rPr>
        <w:t>。公务车保有量</w:t>
      </w:r>
      <w:r>
        <w:rPr>
          <w:rFonts w:hint="eastAsia" w:ascii="仿宋_GB2312" w:hAnsi="黑体" w:eastAsia="仿宋_GB2312" w:cs="仿宋_GB2312"/>
          <w:sz w:val="32"/>
          <w:szCs w:val="32"/>
          <w:u w:val="none"/>
          <w:lang w:val="en-US" w:eastAsia="zh-CN"/>
        </w:rPr>
        <w:t>0</w:t>
      </w:r>
      <w:r>
        <w:rPr>
          <w:rFonts w:hint="eastAsia" w:ascii="仿宋_GB2312" w:hAnsi="黑体" w:eastAsia="仿宋_GB2312" w:cs="仿宋_GB2312"/>
          <w:sz w:val="32"/>
          <w:szCs w:val="32"/>
          <w:u w:val="none"/>
        </w:rPr>
        <w:t>辆，计划购置</w:t>
      </w:r>
      <w:r>
        <w:rPr>
          <w:rFonts w:hint="eastAsia" w:ascii="仿宋_GB2312" w:hAnsi="黑体" w:eastAsia="仿宋_GB2312" w:cs="仿宋_GB2312"/>
          <w:sz w:val="32"/>
          <w:szCs w:val="32"/>
          <w:u w:val="none"/>
          <w:lang w:val="en-US" w:eastAsia="zh-CN"/>
        </w:rPr>
        <w:t>0</w:t>
      </w:r>
      <w:r>
        <w:rPr>
          <w:rFonts w:hint="eastAsia" w:ascii="仿宋_GB2312" w:hAnsi="黑体" w:eastAsia="仿宋_GB2312" w:cs="仿宋_GB2312"/>
          <w:sz w:val="32"/>
          <w:szCs w:val="32"/>
          <w:u w:val="none"/>
        </w:rPr>
        <w:t>辆</w:t>
      </w:r>
      <w:r>
        <w:rPr>
          <w:rFonts w:hint="eastAsia" w:ascii="Times New Roman" w:hAnsi="Times New Roman" w:eastAsia="仿宋_GB2312" w:cs="Times New Roman"/>
          <w:sz w:val="32"/>
          <w:u w:val="none"/>
          <w:shd w:val="clear" w:color="auto" w:fill="FFFFFF"/>
        </w:rPr>
        <w:t>；</w:t>
      </w:r>
      <w:r>
        <w:rPr>
          <w:rFonts w:ascii="仿宋_GB2312" w:hAnsi="黑体" w:eastAsia="仿宋_GB2312" w:cs="Times New Roman"/>
          <w:sz w:val="32"/>
          <w:szCs w:val="32"/>
          <w:u w:val="none"/>
        </w:rPr>
        <w:t>公务接待费</w:t>
      </w:r>
      <w:r>
        <w:rPr>
          <w:rFonts w:hint="eastAsia" w:ascii="仿宋_GB2312" w:hAnsi="黑体" w:eastAsia="仿宋_GB2312" w:cs="仿宋_GB2312"/>
          <w:sz w:val="32"/>
          <w:szCs w:val="32"/>
          <w:u w:val="none"/>
          <w:lang w:val="en-US" w:eastAsia="zh-CN"/>
        </w:rPr>
        <w:t>0.00</w:t>
      </w:r>
      <w:r>
        <w:rPr>
          <w:rFonts w:ascii="Times New Roman" w:hAnsi="Times New Roman" w:eastAsia="仿宋_GB2312" w:cs="Times New Roman"/>
          <w:sz w:val="32"/>
          <w:u w:val="none"/>
          <w:shd w:val="clear" w:color="auto" w:fill="FFFFFF"/>
        </w:rPr>
        <w:t>万元，与</w:t>
      </w:r>
      <w:r>
        <w:rPr>
          <w:rFonts w:hint="eastAsia" w:ascii="Times New Roman" w:hAnsi="Times New Roman" w:eastAsia="仿宋_GB2312" w:cs="Times New Roman"/>
          <w:sz w:val="32"/>
          <w:u w:val="none"/>
          <w:shd w:val="clear" w:color="auto" w:fill="FFFFFF"/>
        </w:rPr>
        <w:t>上</w:t>
      </w:r>
      <w:r>
        <w:rPr>
          <w:rFonts w:ascii="Times New Roman" w:hAnsi="Times New Roman" w:eastAsia="仿宋_GB2312" w:cs="Times New Roman"/>
          <w:sz w:val="32"/>
          <w:u w:val="none"/>
          <w:shd w:val="clear" w:color="auto" w:fill="FFFFFF"/>
        </w:rPr>
        <w:t>年预算持平/较</w:t>
      </w:r>
      <w:r>
        <w:rPr>
          <w:rFonts w:hint="eastAsia" w:ascii="Times New Roman" w:hAnsi="Times New Roman" w:eastAsia="仿宋_GB2312" w:cs="Times New Roman"/>
          <w:sz w:val="32"/>
          <w:u w:val="none"/>
          <w:shd w:val="clear" w:color="auto" w:fill="FFFFFF"/>
        </w:rPr>
        <w:t>上</w:t>
      </w:r>
      <w:r>
        <w:rPr>
          <w:rFonts w:ascii="Times New Roman" w:hAnsi="Times New Roman" w:eastAsia="仿宋_GB2312" w:cs="Times New Roman"/>
          <w:sz w:val="32"/>
          <w:u w:val="none"/>
          <w:shd w:val="clear" w:color="auto" w:fill="FFFFFF"/>
        </w:rPr>
        <w:t>年预算下降</w:t>
      </w:r>
      <w:r>
        <w:rPr>
          <w:rFonts w:hint="eastAsia" w:ascii="仿宋_GB2312" w:hAnsi="黑体" w:eastAsia="仿宋_GB2312" w:cs="仿宋_GB2312"/>
          <w:sz w:val="32"/>
          <w:szCs w:val="32"/>
          <w:u w:val="none"/>
          <w:lang w:val="en-US" w:eastAsia="zh-CN"/>
        </w:rPr>
        <w:t>0.00</w:t>
      </w:r>
      <w:r>
        <w:rPr>
          <w:rFonts w:ascii="Times New Roman" w:hAnsi="Times New Roman" w:eastAsia="仿宋_GB2312" w:cs="Times New Roman"/>
          <w:sz w:val="32"/>
          <w:u w:val="none"/>
          <w:shd w:val="clear" w:color="auto" w:fill="FFFFFF"/>
        </w:rPr>
        <w:t>%/较</w:t>
      </w:r>
      <w:r>
        <w:rPr>
          <w:rFonts w:hint="eastAsia" w:ascii="Times New Roman" w:hAnsi="Times New Roman" w:eastAsia="仿宋_GB2312" w:cs="Times New Roman"/>
          <w:sz w:val="32"/>
          <w:u w:val="none"/>
          <w:shd w:val="clear" w:color="auto" w:fill="FFFFFF"/>
        </w:rPr>
        <w:t>上</w:t>
      </w:r>
      <w:r>
        <w:rPr>
          <w:rFonts w:ascii="Times New Roman" w:hAnsi="Times New Roman" w:eastAsia="仿宋_GB2312" w:cs="Times New Roman"/>
          <w:sz w:val="32"/>
          <w:u w:val="none"/>
          <w:shd w:val="clear" w:color="auto" w:fill="FFFFFF"/>
        </w:rPr>
        <w:t>年预算增长</w:t>
      </w:r>
      <w:r>
        <w:rPr>
          <w:rFonts w:hint="eastAsia" w:ascii="仿宋_GB2312" w:hAnsi="黑体" w:eastAsia="仿宋_GB2312" w:cs="仿宋_GB2312"/>
          <w:sz w:val="32"/>
          <w:szCs w:val="32"/>
          <w:u w:val="none"/>
          <w:lang w:val="en-US" w:eastAsia="zh-CN"/>
        </w:rPr>
        <w:t>0.00</w:t>
      </w:r>
      <w:r>
        <w:rPr>
          <w:rFonts w:ascii="Times New Roman" w:hAnsi="Times New Roman" w:eastAsia="仿宋_GB2312" w:cs="Times New Roman"/>
          <w:sz w:val="32"/>
          <w:u w:val="none"/>
          <w:shd w:val="clear" w:color="auto" w:fill="FFFFFF"/>
        </w:rPr>
        <w:t>%。</w:t>
      </w:r>
      <w:r>
        <w:rPr>
          <w:rFonts w:ascii="Times New Roman" w:hAnsi="Times New Roman" w:eastAsia="仿宋_GB2312" w:cs="Times New Roman"/>
          <w:sz w:val="32"/>
          <w:u w:val="none"/>
        </w:rPr>
        <w:t>下降/增长的</w:t>
      </w:r>
      <w:r>
        <w:rPr>
          <w:rFonts w:ascii="Times New Roman" w:hAnsi="Times New Roman" w:eastAsia="仿宋_GB2312" w:cs="Times New Roman"/>
          <w:sz w:val="32"/>
          <w:u w:val="none"/>
          <w:shd w:val="clear" w:color="auto" w:fill="FFFFFF"/>
        </w:rPr>
        <w:t>主要原因包括：......</w:t>
      </w:r>
      <w:r>
        <w:rPr>
          <w:rFonts w:hint="eastAsia" w:ascii="Times New Roman" w:hAnsi="Times New Roman" w:eastAsia="仿宋_GB2312" w:cs="Times New Roman"/>
          <w:sz w:val="32"/>
          <w:u w:val="none"/>
          <w:shd w:val="clear" w:color="auto" w:fill="FFFFFF"/>
        </w:rPr>
        <w:t>，计划接待</w:t>
      </w:r>
      <w:r>
        <w:rPr>
          <w:rFonts w:hint="eastAsia" w:ascii="仿宋_GB2312" w:hAnsi="黑体" w:eastAsia="仿宋_GB2312" w:cs="仿宋_GB2312"/>
          <w:sz w:val="32"/>
          <w:szCs w:val="32"/>
          <w:u w:val="none"/>
          <w:lang w:val="en-US" w:eastAsia="zh-CN"/>
        </w:rPr>
        <w:t>0</w:t>
      </w:r>
      <w:r>
        <w:rPr>
          <w:rFonts w:hint="eastAsia" w:ascii="仿宋_GB2312" w:hAnsi="黑体" w:eastAsia="仿宋_GB2312" w:cs="仿宋_GB2312"/>
          <w:sz w:val="32"/>
          <w:szCs w:val="32"/>
          <w:u w:val="none"/>
        </w:rPr>
        <w:t>批</w:t>
      </w:r>
      <w:r>
        <w:rPr>
          <w:rFonts w:hint="eastAsia" w:ascii="仿宋_GB2312" w:hAnsi="黑体" w:eastAsia="仿宋_GB2312" w:cs="仿宋_GB2312"/>
          <w:sz w:val="32"/>
          <w:szCs w:val="32"/>
          <w:u w:val="none"/>
          <w:lang w:val="en-US" w:eastAsia="zh-CN"/>
        </w:rPr>
        <w:t>0</w:t>
      </w:r>
      <w:r>
        <w:rPr>
          <w:rFonts w:hint="eastAsia" w:ascii="仿宋_GB2312" w:hAnsi="黑体" w:eastAsia="仿宋_GB2312" w:cs="仿宋_GB2312"/>
          <w:sz w:val="32"/>
          <w:szCs w:val="32"/>
          <w:u w:val="none"/>
        </w:rPr>
        <w:t>人</w:t>
      </w:r>
      <w:r>
        <w:rPr>
          <w:rFonts w:hint="eastAsia" w:ascii="Times New Roman" w:hAnsi="Times New Roman" w:eastAsia="仿宋_GB2312" w:cs="Times New Roman"/>
          <w:sz w:val="32"/>
          <w:u w:val="none"/>
          <w:shd w:val="clear" w:color="auto" w:fill="FFFFFF"/>
        </w:rPr>
        <w:t>。</w:t>
      </w:r>
    </w:p>
    <w:p>
      <w:pPr>
        <w:ind w:firstLine="640" w:firstLineChars="200"/>
        <w:rPr>
          <w:rFonts w:ascii="仿宋_GB2312" w:hAnsi="黑体" w:eastAsia="仿宋_GB2312" w:cs="Times New Roman"/>
          <w:sz w:val="32"/>
          <w:szCs w:val="32"/>
          <w:u w:val="none"/>
        </w:rPr>
      </w:pPr>
      <w:r>
        <w:rPr>
          <w:rFonts w:hint="eastAsia" w:ascii="仿宋_GB2312" w:hAnsi="黑体" w:eastAsia="仿宋_GB2312"/>
          <w:sz w:val="32"/>
          <w:szCs w:val="32"/>
          <w:u w:val="none"/>
        </w:rPr>
        <w:t>（二）</w:t>
      </w:r>
      <w:r>
        <w:rPr>
          <w:rFonts w:hint="eastAsia" w:ascii="仿宋_GB2312" w:hAnsi="黑体" w:eastAsia="仿宋_GB2312" w:cs="仿宋_GB2312"/>
          <w:sz w:val="32"/>
          <w:szCs w:val="32"/>
          <w:u w:val="none"/>
          <w:lang w:eastAsia="zh-CN"/>
        </w:rPr>
        <w:t>海南热带雨林国家公园管理局毛瑞分局</w:t>
      </w: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年政府性基金预算“三公”经费预算数为</w:t>
      </w:r>
      <w:r>
        <w:rPr>
          <w:rFonts w:hint="eastAsia" w:ascii="仿宋_GB2312" w:hAnsi="黑体" w:eastAsia="仿宋_GB2312" w:cs="仿宋_GB2312"/>
          <w:sz w:val="32"/>
          <w:szCs w:val="32"/>
          <w:u w:val="none"/>
          <w:lang w:val="en-US" w:eastAsia="zh-CN"/>
        </w:rPr>
        <w:t>0.00</w:t>
      </w:r>
      <w:r>
        <w:rPr>
          <w:rFonts w:hint="eastAsia" w:ascii="仿宋_GB2312" w:hAnsi="黑体" w:eastAsia="仿宋_GB2312"/>
          <w:sz w:val="32"/>
          <w:szCs w:val="32"/>
          <w:u w:val="none"/>
        </w:rPr>
        <w:t>万元，其中：</w:t>
      </w:r>
    </w:p>
    <w:p>
      <w:pPr>
        <w:rPr>
          <w:rFonts w:ascii="Times New Roman" w:hAnsi="Times New Roman" w:eastAsia="仿宋_GB2312" w:cs="Times New Roman"/>
          <w:sz w:val="32"/>
          <w:u w:val="none"/>
          <w:shd w:val="clear" w:color="auto" w:fill="FFFFFF"/>
        </w:rPr>
      </w:pPr>
      <w:r>
        <w:rPr>
          <w:rFonts w:ascii="Times New Roman" w:hAnsi="Times New Roman" w:eastAsia="仿宋_GB2312" w:cs="Times New Roman"/>
          <w:sz w:val="32"/>
          <w:u w:val="none"/>
          <w:shd w:val="clear" w:color="auto" w:fill="FFFFFF"/>
        </w:rPr>
        <w:t xml:space="preserve">    因公出国（境）经费</w:t>
      </w:r>
      <w:r>
        <w:rPr>
          <w:rFonts w:hint="eastAsia" w:ascii="仿宋_GB2312" w:hAnsi="黑体" w:eastAsia="仿宋_GB2312" w:cs="仿宋_GB2312"/>
          <w:sz w:val="32"/>
          <w:szCs w:val="32"/>
          <w:u w:val="none"/>
          <w:lang w:val="en-US" w:eastAsia="zh-CN"/>
        </w:rPr>
        <w:t>0.00</w:t>
      </w:r>
      <w:r>
        <w:rPr>
          <w:rFonts w:hint="eastAsia" w:ascii="仿宋_GB2312" w:hAnsi="黑体" w:eastAsia="仿宋_GB2312"/>
          <w:sz w:val="32"/>
          <w:szCs w:val="32"/>
          <w:u w:val="none"/>
        </w:rPr>
        <w:t>万元</w:t>
      </w:r>
      <w:r>
        <w:rPr>
          <w:rFonts w:ascii="Times New Roman" w:hAnsi="Times New Roman" w:eastAsia="仿宋_GB2312" w:cs="Times New Roman"/>
          <w:sz w:val="32"/>
          <w:u w:val="none"/>
          <w:shd w:val="clear" w:color="auto" w:fill="FFFFFF"/>
        </w:rPr>
        <w:t>，与</w:t>
      </w:r>
      <w:r>
        <w:rPr>
          <w:rFonts w:hint="eastAsia" w:ascii="Times New Roman" w:hAnsi="Times New Roman" w:eastAsia="仿宋_GB2312" w:cs="Times New Roman"/>
          <w:sz w:val="32"/>
          <w:u w:val="none"/>
          <w:shd w:val="clear" w:color="auto" w:fill="FFFFFF"/>
        </w:rPr>
        <w:t>上</w:t>
      </w:r>
      <w:r>
        <w:rPr>
          <w:rFonts w:ascii="Times New Roman" w:hAnsi="Times New Roman" w:eastAsia="仿宋_GB2312" w:cs="Times New Roman"/>
          <w:sz w:val="32"/>
          <w:u w:val="none"/>
          <w:shd w:val="clear" w:color="auto" w:fill="FFFFFF"/>
        </w:rPr>
        <w:t>年预算持平/较</w:t>
      </w:r>
      <w:r>
        <w:rPr>
          <w:rFonts w:hint="eastAsia" w:ascii="Times New Roman" w:hAnsi="Times New Roman" w:eastAsia="仿宋_GB2312" w:cs="Times New Roman"/>
          <w:sz w:val="32"/>
          <w:u w:val="none"/>
          <w:shd w:val="clear" w:color="auto" w:fill="FFFFFF"/>
        </w:rPr>
        <w:t>上</w:t>
      </w:r>
      <w:r>
        <w:rPr>
          <w:rFonts w:ascii="Times New Roman" w:hAnsi="Times New Roman" w:eastAsia="仿宋_GB2312" w:cs="Times New Roman"/>
          <w:sz w:val="32"/>
          <w:u w:val="none"/>
          <w:shd w:val="clear" w:color="auto" w:fill="FFFFFF"/>
        </w:rPr>
        <w:t>年预算下降</w:t>
      </w:r>
      <w:r>
        <w:rPr>
          <w:rFonts w:hint="eastAsia" w:ascii="仿宋_GB2312" w:hAnsi="黑体" w:eastAsia="仿宋_GB2312" w:cs="仿宋_GB2312"/>
          <w:sz w:val="32"/>
          <w:szCs w:val="32"/>
          <w:u w:val="none"/>
          <w:lang w:val="en-US" w:eastAsia="zh-CN"/>
        </w:rPr>
        <w:t>0.00</w:t>
      </w:r>
      <w:r>
        <w:rPr>
          <w:rFonts w:ascii="Times New Roman" w:hAnsi="Times New Roman" w:eastAsia="仿宋_GB2312" w:cs="Times New Roman"/>
          <w:sz w:val="32"/>
          <w:u w:val="none"/>
          <w:shd w:val="clear" w:color="auto" w:fill="FFFFFF"/>
        </w:rPr>
        <w:t>%/较</w:t>
      </w:r>
      <w:r>
        <w:rPr>
          <w:rFonts w:hint="eastAsia" w:ascii="Times New Roman" w:hAnsi="Times New Roman" w:eastAsia="仿宋_GB2312" w:cs="Times New Roman"/>
          <w:sz w:val="32"/>
          <w:u w:val="none"/>
          <w:shd w:val="clear" w:color="auto" w:fill="FFFFFF"/>
        </w:rPr>
        <w:t>上</w:t>
      </w:r>
      <w:r>
        <w:rPr>
          <w:rFonts w:ascii="Times New Roman" w:hAnsi="Times New Roman" w:eastAsia="仿宋_GB2312" w:cs="Times New Roman"/>
          <w:sz w:val="32"/>
          <w:u w:val="none"/>
          <w:shd w:val="clear" w:color="auto" w:fill="FFFFFF"/>
        </w:rPr>
        <w:t>年预算增长</w:t>
      </w:r>
      <w:r>
        <w:rPr>
          <w:rFonts w:hint="eastAsia" w:ascii="仿宋_GB2312" w:hAnsi="黑体" w:eastAsia="仿宋_GB2312" w:cs="仿宋_GB2312"/>
          <w:sz w:val="32"/>
          <w:szCs w:val="32"/>
          <w:u w:val="none"/>
          <w:lang w:val="en-US" w:eastAsia="zh-CN"/>
        </w:rPr>
        <w:t>0.00</w:t>
      </w:r>
      <w:r>
        <w:rPr>
          <w:rFonts w:ascii="Times New Roman" w:hAnsi="Times New Roman" w:eastAsia="仿宋_GB2312" w:cs="Times New Roman"/>
          <w:sz w:val="32"/>
          <w:u w:val="none"/>
          <w:shd w:val="clear" w:color="auto" w:fill="FFFFFF"/>
        </w:rPr>
        <w:t>%。</w:t>
      </w:r>
      <w:r>
        <w:rPr>
          <w:rFonts w:ascii="Times New Roman" w:hAnsi="Times New Roman" w:eastAsia="仿宋_GB2312" w:cs="Times New Roman"/>
          <w:sz w:val="32"/>
          <w:u w:val="none"/>
        </w:rPr>
        <w:t>下降/增长的</w:t>
      </w:r>
      <w:r>
        <w:rPr>
          <w:rFonts w:ascii="Times New Roman" w:hAnsi="Times New Roman" w:eastAsia="仿宋_GB2312" w:cs="Times New Roman"/>
          <w:sz w:val="32"/>
          <w:u w:val="none"/>
          <w:shd w:val="clear" w:color="auto" w:fill="FFFFFF"/>
        </w:rPr>
        <w:t>主要原因包括：......</w:t>
      </w:r>
      <w:r>
        <w:rPr>
          <w:rFonts w:hint="eastAsia" w:ascii="Times New Roman" w:hAnsi="Times New Roman" w:eastAsia="仿宋_GB2312" w:cs="Times New Roman"/>
          <w:sz w:val="32"/>
          <w:u w:val="none"/>
          <w:shd w:val="clear" w:color="auto" w:fill="FFFFFF"/>
        </w:rPr>
        <w:t>。</w:t>
      </w:r>
      <w:r>
        <w:rPr>
          <w:rFonts w:ascii="Times New Roman" w:hAnsi="Times New Roman" w:eastAsia="仿宋_GB2312" w:cs="Times New Roman"/>
          <w:sz w:val="32"/>
          <w:u w:val="none"/>
          <w:shd w:val="clear" w:color="auto" w:fill="FFFFFF"/>
        </w:rPr>
        <w:t>根据×××（如外事部门等）安排的</w:t>
      </w:r>
      <w:r>
        <w:rPr>
          <w:rFonts w:hint="eastAsia" w:ascii="仿宋_GB2312" w:hAnsi="黑体" w:eastAsia="仿宋_GB2312" w:cs="仿宋_GB2312"/>
          <w:sz w:val="32"/>
          <w:szCs w:val="32"/>
          <w:u w:val="none"/>
          <w:lang w:val="en-US" w:eastAsia="zh-CN"/>
        </w:rPr>
        <w:t>2023</w:t>
      </w:r>
      <w:r>
        <w:rPr>
          <w:rFonts w:ascii="Times New Roman" w:hAnsi="Times New Roman" w:eastAsia="仿宋_GB2312" w:cs="Times New Roman"/>
          <w:sz w:val="32"/>
          <w:u w:val="none"/>
          <w:shd w:val="clear" w:color="auto" w:fill="FFFFFF"/>
        </w:rPr>
        <w:t>年出国计划，拟安排出国（境）组</w:t>
      </w:r>
      <w:r>
        <w:rPr>
          <w:rFonts w:hint="eastAsia" w:ascii="仿宋_GB2312" w:hAnsi="黑体" w:eastAsia="仿宋_GB2312" w:cs="仿宋_GB2312"/>
          <w:sz w:val="32"/>
          <w:szCs w:val="32"/>
          <w:u w:val="none"/>
          <w:lang w:val="en-US" w:eastAsia="zh-CN"/>
        </w:rPr>
        <w:t>0</w:t>
      </w:r>
      <w:r>
        <w:rPr>
          <w:rFonts w:ascii="Times New Roman" w:hAnsi="Times New Roman" w:eastAsia="仿宋_GB2312" w:cs="Times New Roman"/>
          <w:sz w:val="32"/>
          <w:u w:val="none"/>
          <w:shd w:val="clear" w:color="auto" w:fill="FFFFFF"/>
        </w:rPr>
        <w:t>次，出国（境）</w:t>
      </w:r>
      <w:r>
        <w:rPr>
          <w:rFonts w:hint="eastAsia" w:ascii="仿宋_GB2312" w:hAnsi="黑体" w:eastAsia="仿宋_GB2312" w:cs="仿宋_GB2312"/>
          <w:sz w:val="32"/>
          <w:szCs w:val="32"/>
          <w:u w:val="none"/>
          <w:lang w:val="en-US" w:eastAsia="zh-CN"/>
        </w:rPr>
        <w:t>0</w:t>
      </w:r>
      <w:r>
        <w:rPr>
          <w:rFonts w:ascii="Times New Roman" w:hAnsi="Times New Roman" w:eastAsia="仿宋_GB2312" w:cs="Times New Roman"/>
          <w:sz w:val="32"/>
          <w:u w:val="none"/>
          <w:shd w:val="clear" w:color="auto" w:fill="FFFFFF"/>
        </w:rPr>
        <w:t>人。出国（境）团组主要包括：1.×××团组：目的地为×××，人数为</w:t>
      </w:r>
      <w:r>
        <w:rPr>
          <w:rFonts w:hint="eastAsia" w:ascii="仿宋_GB2312" w:hAnsi="黑体" w:eastAsia="仿宋_GB2312" w:cs="仿宋_GB2312"/>
          <w:sz w:val="32"/>
          <w:szCs w:val="32"/>
          <w:u w:val="none"/>
          <w:lang w:val="en-US" w:eastAsia="zh-CN"/>
        </w:rPr>
        <w:t>0</w:t>
      </w:r>
      <w:r>
        <w:rPr>
          <w:rFonts w:ascii="Times New Roman" w:hAnsi="Times New Roman" w:eastAsia="仿宋_GB2312" w:cs="Times New Roman"/>
          <w:sz w:val="32"/>
          <w:u w:val="none"/>
          <w:shd w:val="clear" w:color="auto" w:fill="FFFFFF"/>
        </w:rPr>
        <w:t>人，天数为</w:t>
      </w:r>
      <w:r>
        <w:rPr>
          <w:rFonts w:hint="eastAsia" w:ascii="仿宋_GB2312" w:hAnsi="黑体" w:eastAsia="仿宋_GB2312" w:cs="仿宋_GB2312"/>
          <w:sz w:val="32"/>
          <w:szCs w:val="32"/>
          <w:u w:val="none"/>
          <w:lang w:val="en-US" w:eastAsia="zh-CN"/>
        </w:rPr>
        <w:t>0</w:t>
      </w:r>
      <w:r>
        <w:rPr>
          <w:rFonts w:ascii="Times New Roman" w:hAnsi="Times New Roman" w:eastAsia="仿宋_GB2312" w:cs="Times New Roman"/>
          <w:sz w:val="32"/>
          <w:u w:val="none"/>
          <w:shd w:val="clear" w:color="auto" w:fill="FFFFFF"/>
        </w:rPr>
        <w:t>天，主要任务为×××；......公务用车购置及运行费</w:t>
      </w:r>
      <w:r>
        <w:rPr>
          <w:rFonts w:hint="eastAsia" w:ascii="仿宋_GB2312" w:hAnsi="黑体" w:eastAsia="仿宋_GB2312" w:cs="仿宋_GB2312"/>
          <w:sz w:val="32"/>
          <w:szCs w:val="32"/>
          <w:u w:val="none"/>
          <w:lang w:val="en-US" w:eastAsia="zh-CN"/>
        </w:rPr>
        <w:t>0.00</w:t>
      </w:r>
      <w:r>
        <w:rPr>
          <w:rFonts w:hint="eastAsia" w:ascii="仿宋_GB2312" w:hAnsi="黑体" w:eastAsia="仿宋_GB2312"/>
          <w:sz w:val="32"/>
          <w:szCs w:val="32"/>
          <w:u w:val="none"/>
        </w:rPr>
        <w:t>万元（其中，</w:t>
      </w:r>
      <w:r>
        <w:rPr>
          <w:rFonts w:ascii="Times New Roman" w:hAnsi="Times New Roman" w:eastAsia="仿宋_GB2312" w:cs="Times New Roman"/>
          <w:sz w:val="32"/>
          <w:u w:val="none"/>
          <w:shd w:val="clear" w:color="auto" w:fill="FFFFFF"/>
        </w:rPr>
        <w:t>公务用车购置</w:t>
      </w:r>
      <w:r>
        <w:rPr>
          <w:rFonts w:hint="eastAsia" w:ascii="Times New Roman" w:hAnsi="Times New Roman" w:eastAsia="仿宋_GB2312" w:cs="Times New Roman"/>
          <w:sz w:val="32"/>
          <w:u w:val="none"/>
          <w:shd w:val="clear" w:color="auto" w:fill="FFFFFF"/>
        </w:rPr>
        <w:t>费</w:t>
      </w:r>
      <w:r>
        <w:rPr>
          <w:rFonts w:hint="eastAsia" w:ascii="仿宋_GB2312" w:hAnsi="黑体" w:eastAsia="仿宋_GB2312" w:cs="仿宋_GB2312"/>
          <w:sz w:val="32"/>
          <w:szCs w:val="32"/>
          <w:u w:val="none"/>
          <w:lang w:val="en-US" w:eastAsia="zh-CN"/>
        </w:rPr>
        <w:t>0.00</w:t>
      </w:r>
      <w:r>
        <w:rPr>
          <w:rFonts w:hint="eastAsia" w:ascii="仿宋_GB2312" w:hAnsi="黑体" w:eastAsia="仿宋_GB2312"/>
          <w:sz w:val="32"/>
          <w:szCs w:val="32"/>
          <w:u w:val="none"/>
        </w:rPr>
        <w:t>万元</w:t>
      </w:r>
      <w:r>
        <w:rPr>
          <w:rFonts w:hint="eastAsia" w:ascii="Times New Roman" w:hAnsi="Times New Roman" w:eastAsia="仿宋_GB2312" w:cs="Times New Roman"/>
          <w:sz w:val="32"/>
          <w:u w:val="none"/>
          <w:shd w:val="clear" w:color="auto" w:fill="FFFFFF"/>
        </w:rPr>
        <w:t>，公务用车</w:t>
      </w:r>
      <w:r>
        <w:rPr>
          <w:rFonts w:ascii="Times New Roman" w:hAnsi="Times New Roman" w:eastAsia="仿宋_GB2312" w:cs="Times New Roman"/>
          <w:sz w:val="32"/>
          <w:u w:val="none"/>
          <w:shd w:val="clear" w:color="auto" w:fill="FFFFFF"/>
        </w:rPr>
        <w:t>运行费</w:t>
      </w:r>
      <w:r>
        <w:rPr>
          <w:rFonts w:hint="eastAsia" w:ascii="仿宋_GB2312" w:hAnsi="黑体" w:eastAsia="仿宋_GB2312" w:cs="仿宋_GB2312"/>
          <w:sz w:val="32"/>
          <w:szCs w:val="32"/>
          <w:u w:val="none"/>
          <w:lang w:val="en-US" w:eastAsia="zh-CN"/>
        </w:rPr>
        <w:t>0.00</w:t>
      </w:r>
      <w:r>
        <w:rPr>
          <w:rFonts w:hint="eastAsia" w:ascii="仿宋_GB2312" w:hAnsi="黑体" w:eastAsia="仿宋_GB2312"/>
          <w:sz w:val="32"/>
          <w:szCs w:val="32"/>
          <w:u w:val="none"/>
        </w:rPr>
        <w:t>万元）</w:t>
      </w:r>
      <w:r>
        <w:rPr>
          <w:rFonts w:ascii="Times New Roman" w:hAnsi="Times New Roman" w:eastAsia="仿宋_GB2312" w:cs="Times New Roman"/>
          <w:sz w:val="32"/>
          <w:u w:val="none"/>
          <w:shd w:val="clear" w:color="auto" w:fill="FFFFFF"/>
        </w:rPr>
        <w:t>，与</w:t>
      </w:r>
      <w:r>
        <w:rPr>
          <w:rFonts w:hint="eastAsia" w:ascii="Times New Roman" w:hAnsi="Times New Roman" w:eastAsia="仿宋_GB2312" w:cs="Times New Roman"/>
          <w:sz w:val="32"/>
          <w:u w:val="none"/>
          <w:shd w:val="clear" w:color="auto" w:fill="FFFFFF"/>
        </w:rPr>
        <w:t>上</w:t>
      </w:r>
      <w:r>
        <w:rPr>
          <w:rFonts w:ascii="Times New Roman" w:hAnsi="Times New Roman" w:eastAsia="仿宋_GB2312" w:cs="Times New Roman"/>
          <w:sz w:val="32"/>
          <w:u w:val="none"/>
          <w:shd w:val="clear" w:color="auto" w:fill="FFFFFF"/>
        </w:rPr>
        <w:t>年预算持平/较</w:t>
      </w:r>
      <w:r>
        <w:rPr>
          <w:rFonts w:hint="eastAsia" w:ascii="Times New Roman" w:hAnsi="Times New Roman" w:eastAsia="仿宋_GB2312" w:cs="Times New Roman"/>
          <w:sz w:val="32"/>
          <w:u w:val="none"/>
          <w:shd w:val="clear" w:color="auto" w:fill="FFFFFF"/>
        </w:rPr>
        <w:t>上</w:t>
      </w:r>
      <w:r>
        <w:rPr>
          <w:rFonts w:ascii="Times New Roman" w:hAnsi="Times New Roman" w:eastAsia="仿宋_GB2312" w:cs="Times New Roman"/>
          <w:sz w:val="32"/>
          <w:u w:val="none"/>
          <w:shd w:val="clear" w:color="auto" w:fill="FFFFFF"/>
        </w:rPr>
        <w:t>年预算下降</w:t>
      </w:r>
      <w:r>
        <w:rPr>
          <w:rFonts w:hint="eastAsia" w:ascii="Times New Roman" w:hAnsi="Times New Roman" w:eastAsia="仿宋_GB2312" w:cs="Times New Roman"/>
          <w:sz w:val="32"/>
          <w:u w:val="none"/>
          <w:shd w:val="clear" w:color="auto" w:fill="FFFFFF"/>
          <w:lang w:val="en-US" w:eastAsia="zh-CN"/>
        </w:rPr>
        <w:t>0.00</w:t>
      </w:r>
      <w:r>
        <w:rPr>
          <w:rFonts w:ascii="Times New Roman" w:hAnsi="Times New Roman" w:eastAsia="仿宋_GB2312" w:cs="Times New Roman"/>
          <w:sz w:val="32"/>
          <w:u w:val="none"/>
          <w:shd w:val="clear" w:color="auto" w:fill="FFFFFF"/>
        </w:rPr>
        <w:t>%/较</w:t>
      </w:r>
      <w:r>
        <w:rPr>
          <w:rFonts w:hint="eastAsia" w:ascii="Times New Roman" w:hAnsi="Times New Roman" w:eastAsia="仿宋_GB2312" w:cs="Times New Roman"/>
          <w:sz w:val="32"/>
          <w:u w:val="none"/>
          <w:shd w:val="clear" w:color="auto" w:fill="FFFFFF"/>
        </w:rPr>
        <w:t>上</w:t>
      </w:r>
      <w:r>
        <w:rPr>
          <w:rFonts w:ascii="Times New Roman" w:hAnsi="Times New Roman" w:eastAsia="仿宋_GB2312" w:cs="Times New Roman"/>
          <w:sz w:val="32"/>
          <w:u w:val="none"/>
          <w:shd w:val="clear" w:color="auto" w:fill="FFFFFF"/>
        </w:rPr>
        <w:t>年预算增长</w:t>
      </w:r>
      <w:r>
        <w:rPr>
          <w:rFonts w:hint="eastAsia" w:ascii="仿宋_GB2312" w:hAnsi="黑体" w:eastAsia="仿宋_GB2312" w:cs="仿宋_GB2312"/>
          <w:sz w:val="32"/>
          <w:szCs w:val="32"/>
          <w:u w:val="none"/>
          <w:lang w:val="en-US" w:eastAsia="zh-CN"/>
        </w:rPr>
        <w:t>0.00</w:t>
      </w:r>
      <w:r>
        <w:rPr>
          <w:rFonts w:ascii="Times New Roman" w:hAnsi="Times New Roman" w:eastAsia="仿宋_GB2312" w:cs="Times New Roman"/>
          <w:sz w:val="32"/>
          <w:u w:val="none"/>
          <w:shd w:val="clear" w:color="auto" w:fill="FFFFFF"/>
        </w:rPr>
        <w:t>%。</w:t>
      </w:r>
      <w:r>
        <w:rPr>
          <w:rFonts w:ascii="Times New Roman" w:hAnsi="Times New Roman" w:eastAsia="仿宋_GB2312" w:cs="Times New Roman"/>
          <w:sz w:val="32"/>
          <w:u w:val="none"/>
        </w:rPr>
        <w:t>下降/增长的</w:t>
      </w:r>
      <w:r>
        <w:rPr>
          <w:rFonts w:ascii="Times New Roman" w:hAnsi="Times New Roman" w:eastAsia="仿宋_GB2312" w:cs="Times New Roman"/>
          <w:sz w:val="32"/>
          <w:u w:val="none"/>
          <w:shd w:val="clear" w:color="auto" w:fill="FFFFFF"/>
        </w:rPr>
        <w:t>主要原因包括：......</w:t>
      </w:r>
      <w:r>
        <w:rPr>
          <w:rFonts w:hint="eastAsia" w:ascii="Times New Roman" w:hAnsi="Times New Roman" w:eastAsia="仿宋_GB2312" w:cs="Times New Roman"/>
          <w:sz w:val="32"/>
          <w:u w:val="none"/>
          <w:shd w:val="clear" w:color="auto" w:fill="FFFFFF"/>
        </w:rPr>
        <w:t>；公务车保有量</w:t>
      </w:r>
      <w:r>
        <w:rPr>
          <w:rFonts w:hint="eastAsia" w:ascii="仿宋_GB2312" w:hAnsi="黑体" w:eastAsia="仿宋_GB2312" w:cs="仿宋_GB2312"/>
          <w:sz w:val="32"/>
          <w:szCs w:val="32"/>
          <w:u w:val="none"/>
          <w:lang w:val="en-US" w:eastAsia="zh-CN"/>
        </w:rPr>
        <w:t>0</w:t>
      </w:r>
      <w:r>
        <w:rPr>
          <w:rFonts w:hint="eastAsia" w:ascii="仿宋_GB2312" w:hAnsi="黑体" w:eastAsia="仿宋_GB2312" w:cs="仿宋_GB2312"/>
          <w:sz w:val="32"/>
          <w:szCs w:val="32"/>
          <w:u w:val="none"/>
        </w:rPr>
        <w:t>辆，计划购置</w:t>
      </w:r>
      <w:r>
        <w:rPr>
          <w:rFonts w:hint="eastAsia" w:ascii="仿宋_GB2312" w:hAnsi="黑体" w:eastAsia="仿宋_GB2312" w:cs="仿宋_GB2312"/>
          <w:sz w:val="32"/>
          <w:szCs w:val="32"/>
          <w:u w:val="none"/>
          <w:lang w:val="en-US" w:eastAsia="zh-CN"/>
        </w:rPr>
        <w:t>0</w:t>
      </w:r>
      <w:r>
        <w:rPr>
          <w:rFonts w:hint="eastAsia" w:ascii="仿宋_GB2312" w:hAnsi="黑体" w:eastAsia="仿宋_GB2312" w:cs="仿宋_GB2312"/>
          <w:sz w:val="32"/>
          <w:szCs w:val="32"/>
          <w:u w:val="none"/>
        </w:rPr>
        <w:t>辆</w:t>
      </w:r>
      <w:r>
        <w:rPr>
          <w:rFonts w:hint="eastAsia" w:ascii="Times New Roman" w:hAnsi="Times New Roman" w:eastAsia="仿宋_GB2312" w:cs="Times New Roman"/>
          <w:sz w:val="32"/>
          <w:u w:val="none"/>
          <w:shd w:val="clear" w:color="auto" w:fill="FFFFFF"/>
        </w:rPr>
        <w:t>。</w:t>
      </w:r>
      <w:r>
        <w:rPr>
          <w:rFonts w:ascii="仿宋_GB2312" w:hAnsi="黑体" w:eastAsia="仿宋_GB2312" w:cs="Times New Roman"/>
          <w:sz w:val="32"/>
          <w:szCs w:val="32"/>
          <w:u w:val="none"/>
        </w:rPr>
        <w:t>公务接待费</w:t>
      </w:r>
      <w:r>
        <w:rPr>
          <w:rFonts w:hint="eastAsia" w:ascii="仿宋_GB2312" w:hAnsi="黑体" w:eastAsia="仿宋_GB2312" w:cs="仿宋_GB2312"/>
          <w:sz w:val="32"/>
          <w:szCs w:val="32"/>
          <w:u w:val="none"/>
          <w:lang w:val="en-US" w:eastAsia="zh-CN"/>
        </w:rPr>
        <w:t>0</w:t>
      </w:r>
      <w:r>
        <w:rPr>
          <w:rFonts w:ascii="Times New Roman" w:hAnsi="Times New Roman" w:eastAsia="仿宋_GB2312" w:cs="Times New Roman"/>
          <w:sz w:val="32"/>
          <w:u w:val="none"/>
          <w:shd w:val="clear" w:color="auto" w:fill="FFFFFF"/>
        </w:rPr>
        <w:t>万元，与</w:t>
      </w:r>
      <w:r>
        <w:rPr>
          <w:rFonts w:hint="eastAsia" w:ascii="Times New Roman" w:hAnsi="Times New Roman" w:eastAsia="仿宋_GB2312" w:cs="Times New Roman"/>
          <w:sz w:val="32"/>
          <w:u w:val="none"/>
          <w:shd w:val="clear" w:color="auto" w:fill="FFFFFF"/>
        </w:rPr>
        <w:t>上</w:t>
      </w:r>
      <w:r>
        <w:rPr>
          <w:rFonts w:ascii="Times New Roman" w:hAnsi="Times New Roman" w:eastAsia="仿宋_GB2312" w:cs="Times New Roman"/>
          <w:sz w:val="32"/>
          <w:u w:val="none"/>
          <w:shd w:val="clear" w:color="auto" w:fill="FFFFFF"/>
        </w:rPr>
        <w:t>年预算持平/较</w:t>
      </w:r>
      <w:r>
        <w:rPr>
          <w:rFonts w:hint="eastAsia" w:ascii="Times New Roman" w:hAnsi="Times New Roman" w:eastAsia="仿宋_GB2312" w:cs="Times New Roman"/>
          <w:sz w:val="32"/>
          <w:u w:val="none"/>
          <w:shd w:val="clear" w:color="auto" w:fill="FFFFFF"/>
        </w:rPr>
        <w:t>上</w:t>
      </w:r>
      <w:r>
        <w:rPr>
          <w:rFonts w:ascii="Times New Roman" w:hAnsi="Times New Roman" w:eastAsia="仿宋_GB2312" w:cs="Times New Roman"/>
          <w:sz w:val="32"/>
          <w:u w:val="none"/>
          <w:shd w:val="clear" w:color="auto" w:fill="FFFFFF"/>
        </w:rPr>
        <w:t>年预算下降</w:t>
      </w:r>
      <w:r>
        <w:rPr>
          <w:rFonts w:hint="eastAsia" w:ascii="仿宋_GB2312" w:hAnsi="黑体" w:eastAsia="仿宋_GB2312" w:cs="仿宋_GB2312"/>
          <w:sz w:val="32"/>
          <w:szCs w:val="32"/>
          <w:u w:val="none"/>
          <w:lang w:val="en-US" w:eastAsia="zh-CN"/>
        </w:rPr>
        <w:t>0.00</w:t>
      </w:r>
      <w:r>
        <w:rPr>
          <w:rFonts w:ascii="Times New Roman" w:hAnsi="Times New Roman" w:eastAsia="仿宋_GB2312" w:cs="Times New Roman"/>
          <w:sz w:val="32"/>
          <w:u w:val="none"/>
          <w:shd w:val="clear" w:color="auto" w:fill="FFFFFF"/>
        </w:rPr>
        <w:t>%/较</w:t>
      </w:r>
      <w:r>
        <w:rPr>
          <w:rFonts w:hint="eastAsia" w:ascii="Times New Roman" w:hAnsi="Times New Roman" w:eastAsia="仿宋_GB2312" w:cs="Times New Roman"/>
          <w:sz w:val="32"/>
          <w:u w:val="none"/>
          <w:shd w:val="clear" w:color="auto" w:fill="FFFFFF"/>
        </w:rPr>
        <w:t>上</w:t>
      </w:r>
      <w:r>
        <w:rPr>
          <w:rFonts w:ascii="Times New Roman" w:hAnsi="Times New Roman" w:eastAsia="仿宋_GB2312" w:cs="Times New Roman"/>
          <w:sz w:val="32"/>
          <w:u w:val="none"/>
          <w:shd w:val="clear" w:color="auto" w:fill="FFFFFF"/>
        </w:rPr>
        <w:t>年预算增长</w:t>
      </w:r>
      <w:r>
        <w:rPr>
          <w:rFonts w:hint="eastAsia" w:ascii="仿宋_GB2312" w:hAnsi="黑体" w:eastAsia="仿宋_GB2312" w:cs="仿宋_GB2312"/>
          <w:sz w:val="32"/>
          <w:szCs w:val="32"/>
          <w:u w:val="none"/>
          <w:lang w:val="en-US" w:eastAsia="zh-CN"/>
        </w:rPr>
        <w:t>0.00</w:t>
      </w:r>
      <w:r>
        <w:rPr>
          <w:rFonts w:ascii="Times New Roman" w:hAnsi="Times New Roman" w:eastAsia="仿宋_GB2312" w:cs="Times New Roman"/>
          <w:sz w:val="32"/>
          <w:u w:val="none"/>
          <w:shd w:val="clear" w:color="auto" w:fill="FFFFFF"/>
        </w:rPr>
        <w:t>%</w:t>
      </w:r>
      <w:r>
        <w:rPr>
          <w:rFonts w:hint="eastAsia" w:ascii="Times New Roman" w:hAnsi="Times New Roman" w:eastAsia="仿宋_GB2312" w:cs="Times New Roman"/>
          <w:sz w:val="32"/>
          <w:u w:val="none"/>
          <w:shd w:val="clear" w:color="auto" w:fill="FFFFFF"/>
        </w:rPr>
        <w:t>，</w:t>
      </w:r>
      <w:r>
        <w:rPr>
          <w:rFonts w:ascii="Times New Roman" w:hAnsi="Times New Roman" w:eastAsia="仿宋_GB2312" w:cs="Times New Roman"/>
          <w:sz w:val="32"/>
          <w:u w:val="none"/>
        </w:rPr>
        <w:t>下降/增长的</w:t>
      </w:r>
      <w:r>
        <w:rPr>
          <w:rFonts w:ascii="Times New Roman" w:hAnsi="Times New Roman" w:eastAsia="仿宋_GB2312" w:cs="Times New Roman"/>
          <w:sz w:val="32"/>
          <w:u w:val="none"/>
          <w:shd w:val="clear" w:color="auto" w:fill="FFFFFF"/>
        </w:rPr>
        <w:t>主要原因包括：......</w:t>
      </w:r>
      <w:r>
        <w:rPr>
          <w:rFonts w:hint="eastAsia" w:ascii="Times New Roman" w:hAnsi="Times New Roman" w:eastAsia="仿宋_GB2312" w:cs="Times New Roman"/>
          <w:sz w:val="32"/>
          <w:u w:val="none"/>
          <w:shd w:val="clear" w:color="auto" w:fill="FFFFFF"/>
        </w:rPr>
        <w:t>。计划接待</w:t>
      </w:r>
      <w:r>
        <w:rPr>
          <w:rFonts w:hint="eastAsia" w:ascii="仿宋_GB2312" w:hAnsi="黑体" w:eastAsia="仿宋_GB2312" w:cs="仿宋_GB2312"/>
          <w:sz w:val="32"/>
          <w:szCs w:val="32"/>
          <w:u w:val="none"/>
          <w:lang w:val="en-US" w:eastAsia="zh-CN"/>
        </w:rPr>
        <w:t>0</w:t>
      </w:r>
      <w:r>
        <w:rPr>
          <w:rFonts w:hint="eastAsia" w:ascii="仿宋_GB2312" w:hAnsi="黑体" w:eastAsia="仿宋_GB2312" w:cs="仿宋_GB2312"/>
          <w:sz w:val="32"/>
          <w:szCs w:val="32"/>
          <w:u w:val="none"/>
        </w:rPr>
        <w:t>批</w:t>
      </w:r>
      <w:r>
        <w:rPr>
          <w:rFonts w:hint="eastAsia" w:ascii="仿宋_GB2312" w:hAnsi="黑体" w:eastAsia="仿宋_GB2312" w:cs="仿宋_GB2312"/>
          <w:sz w:val="32"/>
          <w:szCs w:val="32"/>
          <w:u w:val="none"/>
          <w:lang w:val="en-US" w:eastAsia="zh-CN"/>
        </w:rPr>
        <w:t>0</w:t>
      </w:r>
      <w:r>
        <w:rPr>
          <w:rFonts w:hint="eastAsia" w:ascii="仿宋_GB2312" w:hAnsi="黑体" w:eastAsia="仿宋_GB2312" w:cs="仿宋_GB2312"/>
          <w:sz w:val="32"/>
          <w:szCs w:val="32"/>
          <w:u w:val="none"/>
        </w:rPr>
        <w:t>人</w:t>
      </w:r>
      <w:r>
        <w:rPr>
          <w:rFonts w:hint="eastAsia" w:ascii="Times New Roman" w:hAnsi="Times New Roman" w:eastAsia="仿宋_GB2312" w:cs="Times New Roman"/>
          <w:sz w:val="32"/>
          <w:u w:val="none"/>
          <w:shd w:val="clear" w:color="auto" w:fill="FFFFFF"/>
        </w:rPr>
        <w:t>。</w:t>
      </w:r>
    </w:p>
    <w:p>
      <w:pPr>
        <w:ind w:firstLine="640" w:firstLineChars="200"/>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rPr>
        <w:t>五、关于</w:t>
      </w:r>
      <w:r>
        <w:rPr>
          <w:rFonts w:hint="eastAsia" w:ascii="黑体" w:hAnsi="黑体" w:eastAsia="黑体" w:cs="黑体"/>
          <w:b w:val="0"/>
          <w:bCs w:val="0"/>
          <w:sz w:val="32"/>
          <w:szCs w:val="32"/>
          <w:u w:val="none"/>
        </w:rPr>
        <w:t>海南热带雨林国家公园管理局毛瑞分局</w:t>
      </w:r>
      <w:r>
        <w:rPr>
          <w:rFonts w:hint="eastAsia" w:ascii="黑体" w:hAnsi="黑体" w:eastAsia="黑体" w:cs="黑体"/>
          <w:b w:val="0"/>
          <w:bCs w:val="0"/>
          <w:sz w:val="32"/>
          <w:szCs w:val="32"/>
          <w:u w:val="none"/>
          <w:lang w:val="en-US" w:eastAsia="zh-CN"/>
        </w:rPr>
        <w:t>2023</w:t>
      </w:r>
      <w:r>
        <w:rPr>
          <w:rFonts w:ascii="黑体" w:hAnsi="黑体" w:eastAsia="黑体" w:cs="Times New Roman"/>
          <w:sz w:val="32"/>
          <w:u w:val="none"/>
          <w:shd w:val="clear" w:color="auto" w:fill="FFFFFF"/>
        </w:rPr>
        <w:t>年</w:t>
      </w:r>
      <w:r>
        <w:rPr>
          <w:rFonts w:hint="eastAsia" w:ascii="黑体" w:hAnsi="黑体" w:eastAsia="黑体" w:cs="Times New Roman"/>
          <w:sz w:val="32"/>
          <w:u w:val="none"/>
          <w:shd w:val="clear" w:color="auto" w:fill="FFFFFF"/>
        </w:rPr>
        <w:t>政府性基金预算当年拨款情况说明</w:t>
      </w:r>
    </w:p>
    <w:p>
      <w:pPr>
        <w:ind w:firstLine="640"/>
        <w:jc w:val="left"/>
        <w:rPr>
          <w:rFonts w:ascii="楷体" w:hAnsi="楷体" w:eastAsia="楷体"/>
          <w:sz w:val="32"/>
          <w:szCs w:val="32"/>
          <w:u w:val="none"/>
        </w:rPr>
      </w:pPr>
      <w:r>
        <w:rPr>
          <w:rFonts w:hint="eastAsia" w:ascii="楷体" w:hAnsi="楷体" w:eastAsia="楷体"/>
          <w:sz w:val="32"/>
          <w:szCs w:val="32"/>
          <w:u w:val="none"/>
        </w:rPr>
        <w:t>（一）政府性基金预算当年规模变化情况</w:t>
      </w:r>
    </w:p>
    <w:p>
      <w:pPr>
        <w:ind w:firstLine="640" w:firstLineChars="200"/>
        <w:rPr>
          <w:rFonts w:ascii="仿宋_GB2312" w:hAnsi="黑体" w:eastAsia="仿宋_GB2312"/>
          <w:sz w:val="32"/>
          <w:szCs w:val="32"/>
          <w:u w:val="none"/>
        </w:rPr>
      </w:pPr>
      <w:r>
        <w:rPr>
          <w:rFonts w:hint="eastAsia" w:ascii="仿宋_GB2312" w:hAnsi="黑体" w:eastAsia="仿宋_GB2312" w:cs="仿宋_GB2312"/>
          <w:sz w:val="32"/>
          <w:szCs w:val="32"/>
          <w:u w:val="none"/>
          <w:lang w:eastAsia="zh-CN"/>
        </w:rPr>
        <w:t>海南热带雨林国家公园管理局毛瑞分局</w:t>
      </w: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年政府性基金预算当年拨款</w:t>
      </w:r>
      <w:r>
        <w:rPr>
          <w:rFonts w:hint="eastAsia" w:ascii="仿宋_GB2312" w:hAnsi="黑体" w:eastAsia="仿宋_GB2312" w:cs="仿宋_GB2312"/>
          <w:sz w:val="32"/>
          <w:szCs w:val="32"/>
          <w:u w:val="none"/>
          <w:lang w:val="en-US" w:eastAsia="zh-CN"/>
        </w:rPr>
        <w:t>0.00</w:t>
      </w:r>
      <w:r>
        <w:rPr>
          <w:rFonts w:hint="eastAsia" w:ascii="仿宋_GB2312" w:hAnsi="黑体" w:eastAsia="仿宋_GB2312"/>
          <w:sz w:val="32"/>
          <w:szCs w:val="32"/>
          <w:u w:val="none"/>
        </w:rPr>
        <w:t>万元，比上年预算数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0.00</w:t>
      </w:r>
      <w:r>
        <w:rPr>
          <w:rFonts w:hint="eastAsia" w:ascii="仿宋_GB2312" w:hAnsi="黑体" w:eastAsia="仿宋_GB2312"/>
          <w:sz w:val="32"/>
          <w:szCs w:val="32"/>
          <w:u w:val="none"/>
        </w:rPr>
        <w:t>万元</w:t>
      </w:r>
      <w:r>
        <w:rPr>
          <w:rFonts w:hint="eastAsia" w:ascii="仿宋_GB2312" w:hAnsi="黑体" w:eastAsia="仿宋_GB2312" w:cs="仿宋_GB2312"/>
          <w:sz w:val="32"/>
          <w:szCs w:val="32"/>
          <w:u w:val="none"/>
        </w:rPr>
        <w:t>/减少</w:t>
      </w:r>
      <w:r>
        <w:rPr>
          <w:rFonts w:hint="eastAsia" w:ascii="仿宋_GB2312" w:hAnsi="黑体" w:eastAsia="仿宋_GB2312" w:cs="仿宋_GB2312"/>
          <w:sz w:val="32"/>
          <w:szCs w:val="32"/>
          <w:u w:val="none"/>
          <w:lang w:val="en-US" w:eastAsia="zh-CN"/>
        </w:rPr>
        <w:t>0.00</w:t>
      </w:r>
      <w:r>
        <w:rPr>
          <w:rFonts w:hint="eastAsia" w:ascii="仿宋_GB2312" w:hAnsi="黑体" w:eastAsia="仿宋_GB2312"/>
          <w:sz w:val="32"/>
          <w:szCs w:val="32"/>
          <w:u w:val="none"/>
        </w:rPr>
        <w:t>万元</w:t>
      </w:r>
      <w:r>
        <w:rPr>
          <w:rFonts w:hint="eastAsia" w:ascii="仿宋_GB2312" w:hAnsi="黑体" w:eastAsia="仿宋_GB2312" w:cs="仿宋_GB2312"/>
          <w:sz w:val="32"/>
          <w:szCs w:val="32"/>
          <w:u w:val="none"/>
        </w:rPr>
        <w:t>/</w:t>
      </w:r>
      <w:r>
        <w:rPr>
          <w:rFonts w:hint="eastAsia" w:ascii="仿宋_GB2312" w:hAnsi="黑体" w:eastAsia="仿宋_GB2312"/>
          <w:sz w:val="32"/>
          <w:szCs w:val="32"/>
          <w:u w:val="none"/>
          <w:lang w:eastAsia="zh-CN"/>
        </w:rPr>
        <w:t>与上年持平</w:t>
      </w:r>
      <w:r>
        <w:rPr>
          <w:rFonts w:hint="eastAsia" w:ascii="仿宋_GB2312" w:hAnsi="黑体" w:eastAsia="仿宋_GB2312"/>
          <w:sz w:val="32"/>
          <w:szCs w:val="32"/>
          <w:u w:val="none"/>
        </w:rPr>
        <w:t>，主要是</w:t>
      </w:r>
      <w:r>
        <w:rPr>
          <w:rFonts w:ascii="仿宋_GB2312" w:hAnsi="黑体" w:eastAsia="仿宋_GB2312"/>
          <w:sz w:val="32"/>
          <w:szCs w:val="32"/>
          <w:u w:val="none"/>
        </w:rPr>
        <w:t>……</w:t>
      </w:r>
      <w:r>
        <w:rPr>
          <w:rFonts w:hint="eastAsia" w:ascii="仿宋_GB2312" w:hAnsi="黑体" w:eastAsia="仿宋_GB2312"/>
          <w:sz w:val="32"/>
          <w:szCs w:val="32"/>
          <w:u w:val="none"/>
          <w:lang w:eastAsia="zh-CN"/>
        </w:rPr>
        <w:t>。</w:t>
      </w:r>
    </w:p>
    <w:p>
      <w:pPr>
        <w:ind w:firstLine="640"/>
        <w:jc w:val="left"/>
        <w:rPr>
          <w:rFonts w:ascii="楷体" w:hAnsi="楷体" w:eastAsia="楷体"/>
          <w:sz w:val="32"/>
          <w:szCs w:val="32"/>
          <w:u w:val="none"/>
        </w:rPr>
      </w:pPr>
      <w:r>
        <w:rPr>
          <w:rFonts w:hint="eastAsia" w:ascii="楷体" w:hAnsi="楷体" w:eastAsia="楷体"/>
          <w:sz w:val="32"/>
          <w:szCs w:val="32"/>
          <w:u w:val="none"/>
        </w:rPr>
        <w:t>（二）政府性基金预算当年拨款结构情况</w:t>
      </w:r>
    </w:p>
    <w:p>
      <w:pPr>
        <w:ind w:firstLine="800" w:firstLineChars="250"/>
        <w:rPr>
          <w:rFonts w:ascii="仿宋_GB2312" w:hAnsi="黑体" w:eastAsia="仿宋_GB2312"/>
          <w:sz w:val="32"/>
          <w:szCs w:val="32"/>
          <w:u w:val="none"/>
        </w:rPr>
      </w:pPr>
      <w:r>
        <w:rPr>
          <w:rFonts w:hint="eastAsia" w:ascii="仿宋_GB2312" w:hAnsi="黑体" w:eastAsia="仿宋_GB2312" w:cs="仿宋_GB2312"/>
          <w:sz w:val="32"/>
          <w:szCs w:val="32"/>
          <w:u w:val="none"/>
        </w:rPr>
        <w:t>科学技术支出（类）支出</w:t>
      </w:r>
      <w:r>
        <w:rPr>
          <w:rFonts w:hint="eastAsia" w:ascii="仿宋_GB2312" w:hAnsi="黑体" w:eastAsia="仿宋_GB2312" w:cs="仿宋_GB2312"/>
          <w:sz w:val="32"/>
          <w:szCs w:val="32"/>
          <w:u w:val="none"/>
          <w:lang w:val="en-US" w:eastAsia="zh-CN"/>
        </w:rPr>
        <w:t>0.00</w:t>
      </w:r>
      <w:r>
        <w:rPr>
          <w:rFonts w:hint="eastAsia" w:ascii="仿宋_GB2312" w:hAnsi="黑体" w:eastAsia="仿宋_GB2312"/>
          <w:sz w:val="32"/>
          <w:szCs w:val="32"/>
          <w:u w:val="none"/>
        </w:rPr>
        <w:t>万元，占</w:t>
      </w:r>
      <w:r>
        <w:rPr>
          <w:rFonts w:hint="eastAsia" w:ascii="仿宋_GB2312" w:hAnsi="黑体" w:eastAsia="仿宋_GB2312" w:cs="仿宋_GB2312"/>
          <w:sz w:val="32"/>
          <w:szCs w:val="32"/>
          <w:u w:val="none"/>
          <w:lang w:val="en-US" w:eastAsia="zh-CN"/>
        </w:rPr>
        <w:t>0.00</w:t>
      </w:r>
      <w:r>
        <w:rPr>
          <w:rFonts w:hint="eastAsia" w:ascii="仿宋_GB2312" w:hAnsi="黑体" w:eastAsia="仿宋_GB2312"/>
          <w:sz w:val="32"/>
          <w:szCs w:val="32"/>
          <w:u w:val="none"/>
        </w:rPr>
        <w:t>%；文化体育与传媒支出（类）</w:t>
      </w:r>
      <w:r>
        <w:rPr>
          <w:rFonts w:hint="eastAsia" w:ascii="仿宋_GB2312" w:hAnsi="黑体" w:eastAsia="仿宋_GB2312" w:cs="仿宋_GB2312"/>
          <w:sz w:val="32"/>
          <w:szCs w:val="32"/>
          <w:u w:val="none"/>
        </w:rPr>
        <w:t>支出</w:t>
      </w:r>
      <w:r>
        <w:rPr>
          <w:rFonts w:hint="eastAsia" w:ascii="仿宋_GB2312" w:hAnsi="黑体" w:eastAsia="仿宋_GB2312" w:cs="仿宋_GB2312"/>
          <w:sz w:val="32"/>
          <w:szCs w:val="32"/>
          <w:u w:val="none"/>
          <w:lang w:val="en-US" w:eastAsia="zh-CN"/>
        </w:rPr>
        <w:t>0.00</w:t>
      </w:r>
      <w:r>
        <w:rPr>
          <w:rFonts w:hint="eastAsia" w:ascii="仿宋_GB2312" w:hAnsi="黑体" w:eastAsia="仿宋_GB2312"/>
          <w:sz w:val="32"/>
          <w:szCs w:val="32"/>
          <w:u w:val="none"/>
        </w:rPr>
        <w:t>万元，占</w:t>
      </w:r>
      <w:r>
        <w:rPr>
          <w:rFonts w:hint="eastAsia" w:ascii="仿宋_GB2312" w:hAnsi="黑体" w:eastAsia="仿宋_GB2312" w:cs="仿宋_GB2312"/>
          <w:sz w:val="32"/>
          <w:szCs w:val="32"/>
          <w:u w:val="none"/>
          <w:lang w:val="en-US" w:eastAsia="zh-CN"/>
        </w:rPr>
        <w:t>0.00</w:t>
      </w:r>
      <w:r>
        <w:rPr>
          <w:rFonts w:hint="eastAsia" w:ascii="仿宋_GB2312" w:hAnsi="黑体" w:eastAsia="仿宋_GB2312"/>
          <w:sz w:val="32"/>
          <w:szCs w:val="32"/>
          <w:u w:val="none"/>
        </w:rPr>
        <w:t>%；社会保障和就业支出（类）</w:t>
      </w:r>
      <w:r>
        <w:rPr>
          <w:rFonts w:hint="eastAsia" w:ascii="仿宋_GB2312" w:hAnsi="黑体" w:eastAsia="仿宋_GB2312" w:cs="仿宋_GB2312"/>
          <w:sz w:val="32"/>
          <w:szCs w:val="32"/>
          <w:u w:val="none"/>
        </w:rPr>
        <w:t>支出</w:t>
      </w:r>
      <w:r>
        <w:rPr>
          <w:rFonts w:hint="eastAsia" w:ascii="仿宋_GB2312" w:hAnsi="黑体" w:eastAsia="仿宋_GB2312" w:cs="仿宋_GB2312"/>
          <w:sz w:val="32"/>
          <w:szCs w:val="32"/>
          <w:u w:val="none"/>
          <w:lang w:val="en-US" w:eastAsia="zh-CN"/>
        </w:rPr>
        <w:t>0.00</w:t>
      </w:r>
      <w:r>
        <w:rPr>
          <w:rFonts w:hint="eastAsia" w:ascii="仿宋_GB2312" w:hAnsi="黑体" w:eastAsia="仿宋_GB2312"/>
          <w:sz w:val="32"/>
          <w:szCs w:val="32"/>
          <w:u w:val="none"/>
        </w:rPr>
        <w:t>万元，占</w:t>
      </w:r>
      <w:r>
        <w:rPr>
          <w:rFonts w:hint="eastAsia" w:ascii="仿宋_GB2312" w:hAnsi="黑体" w:eastAsia="仿宋_GB2312" w:cs="仿宋_GB2312"/>
          <w:sz w:val="32"/>
          <w:szCs w:val="32"/>
          <w:u w:val="none"/>
          <w:lang w:val="en-US" w:eastAsia="zh-CN"/>
        </w:rPr>
        <w:t>0.00</w:t>
      </w:r>
      <w:r>
        <w:rPr>
          <w:rFonts w:hint="eastAsia" w:ascii="仿宋_GB2312" w:hAnsi="黑体" w:eastAsia="仿宋_GB2312"/>
          <w:sz w:val="32"/>
          <w:szCs w:val="32"/>
          <w:u w:val="none"/>
        </w:rPr>
        <w:t>%；节能环保（类）</w:t>
      </w:r>
      <w:r>
        <w:rPr>
          <w:rFonts w:hint="eastAsia" w:ascii="仿宋_GB2312" w:hAnsi="黑体" w:eastAsia="仿宋_GB2312" w:cs="仿宋_GB2312"/>
          <w:sz w:val="32"/>
          <w:szCs w:val="32"/>
          <w:u w:val="none"/>
        </w:rPr>
        <w:t>支出</w:t>
      </w:r>
      <w:r>
        <w:rPr>
          <w:rFonts w:hint="eastAsia" w:ascii="仿宋_GB2312" w:hAnsi="黑体" w:eastAsia="仿宋_GB2312" w:cs="仿宋_GB2312"/>
          <w:sz w:val="32"/>
          <w:szCs w:val="32"/>
          <w:u w:val="none"/>
          <w:lang w:val="en-US" w:eastAsia="zh-CN"/>
        </w:rPr>
        <w:t>0.00</w:t>
      </w:r>
      <w:r>
        <w:rPr>
          <w:rFonts w:hint="eastAsia" w:ascii="仿宋_GB2312" w:hAnsi="黑体" w:eastAsia="仿宋_GB2312"/>
          <w:sz w:val="32"/>
          <w:szCs w:val="32"/>
          <w:u w:val="none"/>
        </w:rPr>
        <w:t>万元，占</w:t>
      </w:r>
      <w:r>
        <w:rPr>
          <w:rFonts w:hint="eastAsia" w:ascii="仿宋_GB2312" w:hAnsi="黑体" w:eastAsia="仿宋_GB2312" w:cs="仿宋_GB2312"/>
          <w:sz w:val="32"/>
          <w:szCs w:val="32"/>
          <w:u w:val="none"/>
          <w:lang w:val="en-US" w:eastAsia="zh-CN"/>
        </w:rPr>
        <w:t>0.00</w:t>
      </w:r>
      <w:r>
        <w:rPr>
          <w:rFonts w:hint="eastAsia" w:ascii="仿宋_GB2312" w:hAnsi="黑体" w:eastAsia="仿宋_GB2312"/>
          <w:sz w:val="32"/>
          <w:szCs w:val="32"/>
          <w:u w:val="none"/>
        </w:rPr>
        <w:t>%。</w:t>
      </w:r>
    </w:p>
    <w:p>
      <w:pPr>
        <w:ind w:firstLine="640"/>
        <w:jc w:val="left"/>
        <w:rPr>
          <w:rFonts w:ascii="楷体" w:hAnsi="楷体" w:eastAsia="楷体"/>
          <w:sz w:val="32"/>
          <w:szCs w:val="32"/>
          <w:u w:val="none"/>
        </w:rPr>
      </w:pPr>
      <w:r>
        <w:rPr>
          <w:rFonts w:hint="eastAsia" w:ascii="楷体" w:hAnsi="楷体" w:eastAsia="楷体"/>
          <w:sz w:val="32"/>
          <w:szCs w:val="32"/>
          <w:u w:val="none"/>
        </w:rPr>
        <w:t>（三）政府性基金预算当年拨款具体使用情况</w:t>
      </w:r>
    </w:p>
    <w:p>
      <w:pPr>
        <w:ind w:firstLine="640" w:firstLineChars="200"/>
        <w:rPr>
          <w:rFonts w:ascii="仿宋_GB2312" w:hAnsi="黑体" w:eastAsia="仿宋_GB2312"/>
          <w:sz w:val="32"/>
          <w:szCs w:val="32"/>
          <w:u w:val="none"/>
        </w:rPr>
      </w:pPr>
      <w:r>
        <w:rPr>
          <w:rFonts w:hint="eastAsia" w:ascii="仿宋_GB2312" w:hAnsi="黑体" w:eastAsia="仿宋_GB2312" w:cs="仿宋_GB2312"/>
          <w:sz w:val="32"/>
          <w:szCs w:val="32"/>
          <w:u w:val="none"/>
        </w:rPr>
        <w:t>1. 科学技术支出（类）核电站乏燃料处理处置基金支出（款）乏燃料运输（项）</w:t>
      </w: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年预算数为</w:t>
      </w:r>
      <w:r>
        <w:rPr>
          <w:rFonts w:hint="eastAsia" w:ascii="仿宋_GB2312" w:hAnsi="黑体" w:eastAsia="仿宋_GB2312" w:cs="仿宋_GB2312"/>
          <w:sz w:val="32"/>
          <w:szCs w:val="32"/>
          <w:u w:val="none"/>
          <w:lang w:val="en-US" w:eastAsia="zh-CN"/>
        </w:rPr>
        <w:t>0.00</w:t>
      </w:r>
      <w:r>
        <w:rPr>
          <w:rFonts w:hint="eastAsia" w:ascii="仿宋_GB2312" w:hAnsi="黑体" w:eastAsia="仿宋_GB2312"/>
          <w:sz w:val="32"/>
          <w:szCs w:val="32"/>
          <w:u w:val="none"/>
        </w:rPr>
        <w:t>万元，比上年预算数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0.00</w:t>
      </w:r>
      <w:r>
        <w:rPr>
          <w:rFonts w:hint="eastAsia" w:ascii="仿宋_GB2312" w:hAnsi="黑体" w:eastAsia="仿宋_GB2312"/>
          <w:sz w:val="32"/>
          <w:szCs w:val="32"/>
          <w:u w:val="none"/>
        </w:rPr>
        <w:t>万元</w:t>
      </w:r>
      <w:r>
        <w:rPr>
          <w:rFonts w:hint="eastAsia" w:ascii="仿宋_GB2312" w:hAnsi="黑体" w:eastAsia="仿宋_GB2312" w:cs="仿宋_GB2312"/>
          <w:sz w:val="32"/>
          <w:szCs w:val="32"/>
          <w:u w:val="none"/>
        </w:rPr>
        <w:t>/减少</w:t>
      </w:r>
      <w:r>
        <w:rPr>
          <w:rFonts w:hint="eastAsia" w:ascii="仿宋_GB2312" w:hAnsi="黑体" w:eastAsia="仿宋_GB2312" w:cs="仿宋_GB2312"/>
          <w:sz w:val="32"/>
          <w:szCs w:val="32"/>
          <w:u w:val="none"/>
          <w:lang w:val="en-US" w:eastAsia="zh-CN"/>
        </w:rPr>
        <w:t>0.00</w:t>
      </w:r>
      <w:r>
        <w:rPr>
          <w:rFonts w:hint="eastAsia" w:ascii="仿宋_GB2312" w:hAnsi="黑体" w:eastAsia="仿宋_GB2312"/>
          <w:sz w:val="32"/>
          <w:szCs w:val="32"/>
          <w:u w:val="none"/>
        </w:rPr>
        <w:t>万元</w:t>
      </w:r>
      <w:r>
        <w:rPr>
          <w:rFonts w:hint="eastAsia" w:ascii="仿宋_GB2312" w:hAnsi="黑体" w:eastAsia="仿宋_GB2312" w:cs="仿宋_GB2312"/>
          <w:sz w:val="32"/>
          <w:szCs w:val="32"/>
          <w:u w:val="none"/>
        </w:rPr>
        <w:t>/</w:t>
      </w:r>
      <w:r>
        <w:rPr>
          <w:rFonts w:hint="eastAsia" w:ascii="仿宋_GB2312" w:hAnsi="黑体" w:eastAsia="仿宋_GB2312"/>
          <w:sz w:val="32"/>
          <w:szCs w:val="32"/>
          <w:u w:val="none"/>
          <w:lang w:eastAsia="zh-CN"/>
        </w:rPr>
        <w:t>与上年持平</w:t>
      </w:r>
      <w:r>
        <w:rPr>
          <w:rFonts w:hint="eastAsia" w:ascii="仿宋_GB2312" w:hAnsi="黑体" w:eastAsia="仿宋_GB2312"/>
          <w:sz w:val="32"/>
          <w:szCs w:val="32"/>
          <w:u w:val="none"/>
        </w:rPr>
        <w:t>，主要是</w:t>
      </w:r>
      <w:r>
        <w:rPr>
          <w:rFonts w:ascii="仿宋_GB2312" w:hAnsi="黑体" w:eastAsia="仿宋_GB2312"/>
          <w:sz w:val="32"/>
          <w:szCs w:val="32"/>
          <w:u w:val="none"/>
        </w:rPr>
        <w:t>……</w:t>
      </w:r>
      <w:r>
        <w:rPr>
          <w:rFonts w:hint="eastAsia" w:ascii="仿宋_GB2312" w:hAnsi="黑体" w:eastAsia="仿宋_GB2312"/>
          <w:sz w:val="32"/>
          <w:szCs w:val="32"/>
          <w:u w:val="none"/>
        </w:rPr>
        <w:t>。</w:t>
      </w:r>
    </w:p>
    <w:p>
      <w:pPr>
        <w:ind w:firstLine="640" w:firstLineChars="200"/>
        <w:rPr>
          <w:rFonts w:hint="eastAsia" w:ascii="仿宋_GB2312" w:hAnsi="黑体" w:eastAsia="仿宋_GB2312"/>
          <w:sz w:val="32"/>
          <w:szCs w:val="32"/>
          <w:u w:val="none"/>
        </w:rPr>
      </w:pPr>
      <w:r>
        <w:rPr>
          <w:rFonts w:hint="eastAsia" w:ascii="仿宋_GB2312" w:hAnsi="黑体" w:eastAsia="仿宋_GB2312"/>
          <w:sz w:val="32"/>
          <w:szCs w:val="32"/>
          <w:u w:val="none"/>
        </w:rPr>
        <w:t>2.</w:t>
      </w:r>
      <w:r>
        <w:rPr>
          <w:rFonts w:hint="eastAsia" w:ascii="仿宋_GB2312" w:hAnsi="黑体" w:eastAsia="仿宋_GB2312" w:cs="仿宋_GB2312"/>
          <w:sz w:val="32"/>
          <w:szCs w:val="32"/>
          <w:u w:val="none"/>
        </w:rPr>
        <w:t xml:space="preserve"> 科学技术支出（类）核电站乏燃料处理处置基金支出（款）乏燃料离堆贮存（项）</w:t>
      </w: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年预算数为</w:t>
      </w:r>
      <w:r>
        <w:rPr>
          <w:rFonts w:hint="eastAsia" w:ascii="仿宋_GB2312" w:hAnsi="黑体" w:eastAsia="仿宋_GB2312" w:cs="仿宋_GB2312"/>
          <w:sz w:val="32"/>
          <w:szCs w:val="32"/>
          <w:u w:val="none"/>
          <w:lang w:val="en-US" w:eastAsia="zh-CN"/>
        </w:rPr>
        <w:t>0.00</w:t>
      </w:r>
      <w:r>
        <w:rPr>
          <w:rFonts w:hint="eastAsia" w:ascii="仿宋_GB2312" w:hAnsi="黑体" w:eastAsia="仿宋_GB2312"/>
          <w:sz w:val="32"/>
          <w:szCs w:val="32"/>
          <w:u w:val="none"/>
        </w:rPr>
        <w:t>万元，比上年预算数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0.00</w:t>
      </w:r>
      <w:r>
        <w:rPr>
          <w:rFonts w:hint="eastAsia" w:ascii="仿宋_GB2312" w:hAnsi="黑体" w:eastAsia="仿宋_GB2312"/>
          <w:sz w:val="32"/>
          <w:szCs w:val="32"/>
          <w:u w:val="none"/>
        </w:rPr>
        <w:t>万元</w:t>
      </w:r>
      <w:r>
        <w:rPr>
          <w:rFonts w:hint="eastAsia" w:ascii="仿宋_GB2312" w:hAnsi="黑体" w:eastAsia="仿宋_GB2312" w:cs="仿宋_GB2312"/>
          <w:sz w:val="32"/>
          <w:szCs w:val="32"/>
          <w:u w:val="none"/>
        </w:rPr>
        <w:t>/减少</w:t>
      </w:r>
      <w:r>
        <w:rPr>
          <w:rFonts w:hint="eastAsia" w:ascii="仿宋_GB2312" w:hAnsi="黑体" w:eastAsia="仿宋_GB2312" w:cs="仿宋_GB2312"/>
          <w:sz w:val="32"/>
          <w:szCs w:val="32"/>
          <w:u w:val="none"/>
          <w:lang w:val="en-US" w:eastAsia="zh-CN"/>
        </w:rPr>
        <w:t>0.00</w:t>
      </w:r>
      <w:r>
        <w:rPr>
          <w:rFonts w:hint="eastAsia" w:ascii="仿宋_GB2312" w:hAnsi="黑体" w:eastAsia="仿宋_GB2312"/>
          <w:sz w:val="32"/>
          <w:szCs w:val="32"/>
          <w:u w:val="none"/>
        </w:rPr>
        <w:t>万元</w:t>
      </w:r>
      <w:r>
        <w:rPr>
          <w:rFonts w:hint="eastAsia" w:ascii="仿宋_GB2312" w:hAnsi="黑体" w:eastAsia="仿宋_GB2312" w:cs="仿宋_GB2312"/>
          <w:sz w:val="32"/>
          <w:szCs w:val="32"/>
          <w:u w:val="none"/>
        </w:rPr>
        <w:t>/</w:t>
      </w:r>
      <w:r>
        <w:rPr>
          <w:rFonts w:hint="eastAsia" w:ascii="仿宋_GB2312" w:hAnsi="黑体" w:eastAsia="仿宋_GB2312"/>
          <w:sz w:val="32"/>
          <w:szCs w:val="32"/>
          <w:u w:val="none"/>
          <w:lang w:eastAsia="zh-CN"/>
        </w:rPr>
        <w:t>与上年持平</w:t>
      </w:r>
      <w:r>
        <w:rPr>
          <w:rFonts w:hint="eastAsia" w:ascii="仿宋_GB2312" w:hAnsi="黑体" w:eastAsia="仿宋_GB2312"/>
          <w:sz w:val="32"/>
          <w:szCs w:val="32"/>
          <w:u w:val="none"/>
        </w:rPr>
        <w:t>，主要是</w:t>
      </w:r>
      <w:r>
        <w:rPr>
          <w:rFonts w:ascii="仿宋_GB2312" w:hAnsi="黑体" w:eastAsia="仿宋_GB2312"/>
          <w:sz w:val="32"/>
          <w:szCs w:val="32"/>
          <w:u w:val="none"/>
        </w:rPr>
        <w:t>……</w:t>
      </w:r>
      <w:r>
        <w:rPr>
          <w:rFonts w:hint="eastAsia" w:ascii="仿宋_GB2312" w:hAnsi="黑体" w:eastAsia="仿宋_GB2312"/>
          <w:sz w:val="32"/>
          <w:szCs w:val="32"/>
          <w:u w:val="none"/>
        </w:rPr>
        <w:t>。</w:t>
      </w:r>
    </w:p>
    <w:p>
      <w:pPr>
        <w:ind w:firstLine="640" w:firstLineChars="200"/>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rPr>
        <w:t>六、关于</w:t>
      </w:r>
      <w:r>
        <w:rPr>
          <w:rFonts w:hint="eastAsia" w:ascii="黑体" w:hAnsi="黑体" w:eastAsia="黑体" w:cs="黑体"/>
          <w:b w:val="0"/>
          <w:bCs w:val="0"/>
          <w:sz w:val="32"/>
          <w:szCs w:val="32"/>
          <w:u w:val="none"/>
        </w:rPr>
        <w:t>海南热带雨林国家公园管理局毛瑞分局</w:t>
      </w:r>
      <w:r>
        <w:rPr>
          <w:rFonts w:hint="eastAsia" w:ascii="黑体" w:hAnsi="黑体" w:eastAsia="黑体" w:cs="黑体"/>
          <w:b w:val="0"/>
          <w:bCs w:val="0"/>
          <w:sz w:val="32"/>
          <w:szCs w:val="32"/>
          <w:u w:val="none"/>
          <w:lang w:val="en-US" w:eastAsia="zh-CN"/>
        </w:rPr>
        <w:t>2023</w:t>
      </w:r>
      <w:r>
        <w:rPr>
          <w:rFonts w:ascii="黑体" w:hAnsi="黑体" w:eastAsia="黑体" w:cs="Times New Roman"/>
          <w:sz w:val="32"/>
          <w:u w:val="none"/>
          <w:shd w:val="clear" w:color="auto" w:fill="FFFFFF"/>
        </w:rPr>
        <w:t>年</w:t>
      </w:r>
      <w:r>
        <w:rPr>
          <w:rFonts w:hint="eastAsia" w:ascii="黑体" w:hAnsi="黑体" w:eastAsia="黑体" w:cs="Times New Roman"/>
          <w:sz w:val="32"/>
          <w:u w:val="none"/>
          <w:shd w:val="clear" w:color="auto" w:fill="FFFFFF"/>
        </w:rPr>
        <w:t>收支预算情况的总体说明</w:t>
      </w:r>
    </w:p>
    <w:p>
      <w:pPr>
        <w:ind w:firstLine="640" w:firstLineChars="200"/>
        <w:rPr>
          <w:rFonts w:ascii="仿宋_GB2312" w:hAnsi="黑体" w:eastAsia="仿宋_GB2312"/>
          <w:sz w:val="32"/>
          <w:szCs w:val="32"/>
          <w:u w:val="none"/>
        </w:rPr>
      </w:pPr>
      <w:r>
        <w:rPr>
          <w:rFonts w:hint="eastAsia" w:ascii="仿宋_GB2312" w:hAnsi="黑体" w:eastAsia="仿宋_GB2312" w:cs="仿宋_GB2312"/>
          <w:sz w:val="32"/>
          <w:szCs w:val="32"/>
          <w:u w:val="none"/>
        </w:rPr>
        <w:t>按照综合预算原则，</w:t>
      </w:r>
      <w:r>
        <w:rPr>
          <w:rFonts w:hint="eastAsia" w:ascii="仿宋_GB2312" w:hAnsi="黑体" w:eastAsia="仿宋_GB2312" w:cs="仿宋_GB2312"/>
          <w:sz w:val="32"/>
          <w:szCs w:val="32"/>
          <w:u w:val="none"/>
          <w:lang w:eastAsia="zh-CN"/>
        </w:rPr>
        <w:t>海南热带雨林国家公园管理局毛瑞分局</w:t>
      </w:r>
      <w:r>
        <w:rPr>
          <w:rFonts w:hint="eastAsia" w:ascii="仿宋_GB2312" w:hAnsi="黑体" w:eastAsia="仿宋_GB2312" w:cs="仿宋_GB2312"/>
          <w:sz w:val="32"/>
          <w:szCs w:val="32"/>
          <w:u w:val="none"/>
        </w:rPr>
        <w:t>所有收入和支出均纳入部门预算管理。收入包括：一般公共预算收入、政府性基金收入、其他财政资金收入、事业收入、</w:t>
      </w:r>
      <w:r>
        <w:rPr>
          <w:rFonts w:ascii="仿宋_GB2312" w:hAnsi="黑体" w:eastAsia="仿宋_GB2312"/>
          <w:sz w:val="32"/>
          <w:szCs w:val="32"/>
          <w:u w:val="none"/>
        </w:rPr>
        <w:t>……</w:t>
      </w:r>
      <w:r>
        <w:rPr>
          <w:rFonts w:hint="eastAsia" w:ascii="仿宋_GB2312" w:hAnsi="黑体" w:eastAsia="仿宋_GB2312"/>
          <w:sz w:val="32"/>
          <w:szCs w:val="32"/>
          <w:u w:val="none"/>
        </w:rPr>
        <w:t>；支出包括：一般公共服务支出、外交支出、国防支出、公共安全支出、教育支出、</w:t>
      </w:r>
      <w:r>
        <w:rPr>
          <w:rFonts w:ascii="仿宋_GB2312" w:hAnsi="黑体" w:eastAsia="仿宋_GB2312"/>
          <w:sz w:val="32"/>
          <w:szCs w:val="32"/>
          <w:u w:val="none"/>
        </w:rPr>
        <w:t>……</w:t>
      </w:r>
      <w:r>
        <w:rPr>
          <w:rFonts w:hint="eastAsia" w:ascii="仿宋_GB2312" w:hAnsi="黑体" w:eastAsia="仿宋_GB2312"/>
          <w:sz w:val="32"/>
          <w:szCs w:val="32"/>
          <w:u w:val="none"/>
        </w:rPr>
        <w:t>。</w:t>
      </w:r>
      <w:r>
        <w:rPr>
          <w:rFonts w:hint="eastAsia" w:ascii="仿宋_GB2312" w:hAnsi="黑体" w:eastAsia="仿宋_GB2312" w:cs="仿宋_GB2312"/>
          <w:sz w:val="32"/>
          <w:szCs w:val="32"/>
          <w:u w:val="none"/>
          <w:lang w:eastAsia="zh-CN"/>
        </w:rPr>
        <w:t>海南热带雨林国家公园管理局毛瑞分局</w:t>
      </w: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年收支总预算</w:t>
      </w:r>
      <w:r>
        <w:rPr>
          <w:rFonts w:hint="eastAsia" w:ascii="仿宋_GB2312" w:hAnsi="黑体" w:eastAsia="仿宋_GB2312" w:cs="仿宋_GB2312"/>
          <w:sz w:val="32"/>
          <w:szCs w:val="32"/>
          <w:u w:val="none"/>
          <w:lang w:val="en-US" w:eastAsia="zh-CN"/>
        </w:rPr>
        <w:t>2913.85</w:t>
      </w:r>
      <w:r>
        <w:rPr>
          <w:rFonts w:hint="eastAsia" w:ascii="仿宋_GB2312" w:hAnsi="黑体" w:eastAsia="仿宋_GB2312"/>
          <w:sz w:val="32"/>
          <w:szCs w:val="32"/>
          <w:u w:val="none"/>
        </w:rPr>
        <w:t>万元。</w:t>
      </w:r>
    </w:p>
    <w:p>
      <w:pPr>
        <w:ind w:firstLine="640" w:firstLineChars="200"/>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rPr>
        <w:t>七、关于</w:t>
      </w:r>
      <w:r>
        <w:rPr>
          <w:rFonts w:hint="eastAsia" w:ascii="黑体" w:hAnsi="黑体" w:eastAsia="黑体" w:cs="黑体"/>
          <w:b w:val="0"/>
          <w:bCs w:val="0"/>
          <w:sz w:val="32"/>
          <w:szCs w:val="32"/>
          <w:u w:val="none"/>
        </w:rPr>
        <w:t>海南热带雨林国家公园管理局毛瑞分局</w:t>
      </w:r>
      <w:r>
        <w:rPr>
          <w:rFonts w:hint="eastAsia" w:ascii="黑体" w:hAnsi="黑体" w:eastAsia="黑体" w:cs="黑体"/>
          <w:b w:val="0"/>
          <w:bCs w:val="0"/>
          <w:sz w:val="32"/>
          <w:szCs w:val="32"/>
          <w:u w:val="none"/>
          <w:lang w:val="en-US" w:eastAsia="zh-CN"/>
        </w:rPr>
        <w:t>2023</w:t>
      </w:r>
      <w:r>
        <w:rPr>
          <w:rFonts w:ascii="黑体" w:hAnsi="黑体" w:eastAsia="黑体" w:cs="Times New Roman"/>
          <w:sz w:val="32"/>
          <w:u w:val="none"/>
          <w:shd w:val="clear" w:color="auto" w:fill="FFFFFF"/>
        </w:rPr>
        <w:t>年</w:t>
      </w:r>
      <w:r>
        <w:rPr>
          <w:rFonts w:hint="eastAsia" w:ascii="黑体" w:hAnsi="黑体" w:eastAsia="黑体" w:cs="Times New Roman"/>
          <w:sz w:val="32"/>
          <w:u w:val="none"/>
          <w:shd w:val="clear" w:color="auto" w:fill="FFFFFF"/>
        </w:rPr>
        <w:t>收入预算情况说明</w:t>
      </w:r>
    </w:p>
    <w:p>
      <w:pPr>
        <w:ind w:firstLine="640" w:firstLineChars="200"/>
        <w:rPr>
          <w:rFonts w:ascii="仿宋_GB2312" w:hAnsi="黑体" w:eastAsia="仿宋_GB2312"/>
          <w:sz w:val="32"/>
          <w:szCs w:val="32"/>
          <w:u w:val="none"/>
        </w:rPr>
      </w:pPr>
      <w:r>
        <w:rPr>
          <w:rFonts w:hint="eastAsia" w:ascii="仿宋_GB2312" w:hAnsi="黑体" w:eastAsia="仿宋_GB2312" w:cs="仿宋_GB2312"/>
          <w:sz w:val="32"/>
          <w:szCs w:val="32"/>
          <w:u w:val="none"/>
          <w:lang w:eastAsia="zh-CN"/>
        </w:rPr>
        <w:t>海南热带雨林国家公园管理局毛瑞分局</w:t>
      </w: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年收入预算</w:t>
      </w:r>
      <w:r>
        <w:rPr>
          <w:rFonts w:hint="eastAsia" w:ascii="仿宋_GB2312" w:hAnsi="黑体" w:eastAsia="仿宋_GB2312" w:cs="仿宋_GB2312"/>
          <w:sz w:val="32"/>
          <w:szCs w:val="32"/>
          <w:u w:val="none"/>
          <w:lang w:val="en-US" w:eastAsia="zh-CN"/>
        </w:rPr>
        <w:t>2913.85</w:t>
      </w:r>
      <w:r>
        <w:rPr>
          <w:rFonts w:hint="eastAsia" w:ascii="仿宋_GB2312" w:hAnsi="黑体" w:eastAsia="仿宋_GB2312"/>
          <w:sz w:val="32"/>
          <w:szCs w:val="32"/>
          <w:u w:val="none"/>
        </w:rPr>
        <w:t>万元，其中：上年结转</w:t>
      </w:r>
      <w:r>
        <w:rPr>
          <w:rFonts w:hint="eastAsia" w:ascii="仿宋_GB2312" w:hAnsi="黑体" w:eastAsia="仿宋_GB2312" w:cs="仿宋_GB2312"/>
          <w:sz w:val="32"/>
          <w:szCs w:val="32"/>
          <w:u w:val="none"/>
          <w:lang w:val="en-US" w:eastAsia="zh-CN"/>
        </w:rPr>
        <w:t>242.05</w:t>
      </w:r>
      <w:r>
        <w:rPr>
          <w:rFonts w:hint="eastAsia" w:ascii="仿宋_GB2312" w:hAnsi="黑体" w:eastAsia="仿宋_GB2312"/>
          <w:sz w:val="32"/>
          <w:szCs w:val="32"/>
          <w:u w:val="none"/>
        </w:rPr>
        <w:t>万元，占</w:t>
      </w:r>
      <w:r>
        <w:rPr>
          <w:rFonts w:hint="eastAsia" w:ascii="仿宋_GB2312" w:hAnsi="黑体" w:eastAsia="仿宋_GB2312" w:cs="仿宋_GB2312"/>
          <w:sz w:val="32"/>
          <w:szCs w:val="32"/>
          <w:u w:val="none"/>
          <w:lang w:val="en-US" w:eastAsia="zh-CN"/>
        </w:rPr>
        <w:t>8.30</w:t>
      </w:r>
      <w:r>
        <w:rPr>
          <w:rFonts w:hint="eastAsia" w:ascii="仿宋_GB2312" w:hAnsi="黑体" w:eastAsia="仿宋_GB2312"/>
          <w:sz w:val="32"/>
          <w:szCs w:val="32"/>
          <w:u w:val="none"/>
        </w:rPr>
        <w:t>%；经费拨款收入</w:t>
      </w:r>
      <w:r>
        <w:rPr>
          <w:rFonts w:hint="eastAsia" w:ascii="仿宋_GB2312" w:hAnsi="黑体" w:eastAsia="仿宋_GB2312" w:cs="仿宋_GB2312"/>
          <w:sz w:val="32"/>
          <w:szCs w:val="32"/>
          <w:u w:val="none"/>
          <w:lang w:val="en-US" w:eastAsia="zh-CN"/>
        </w:rPr>
        <w:t>2671.80</w:t>
      </w:r>
      <w:r>
        <w:rPr>
          <w:rFonts w:hint="eastAsia" w:ascii="仿宋_GB2312" w:hAnsi="黑体" w:eastAsia="仿宋_GB2312"/>
          <w:sz w:val="32"/>
          <w:szCs w:val="32"/>
          <w:u w:val="none"/>
        </w:rPr>
        <w:t>万元，占</w:t>
      </w:r>
      <w:r>
        <w:rPr>
          <w:rFonts w:hint="eastAsia" w:ascii="仿宋_GB2312" w:hAnsi="黑体" w:eastAsia="仿宋_GB2312" w:cs="仿宋_GB2312"/>
          <w:sz w:val="32"/>
          <w:szCs w:val="32"/>
          <w:u w:val="none"/>
          <w:lang w:val="en-US" w:eastAsia="zh-CN"/>
        </w:rPr>
        <w:t>91.70</w:t>
      </w:r>
      <w:r>
        <w:rPr>
          <w:rFonts w:hint="eastAsia" w:ascii="仿宋_GB2312" w:hAnsi="黑体" w:eastAsia="仿宋_GB2312"/>
          <w:sz w:val="32"/>
          <w:szCs w:val="32"/>
          <w:u w:val="none"/>
        </w:rPr>
        <w:t>%；政府性基金收入</w:t>
      </w:r>
      <w:r>
        <w:rPr>
          <w:rFonts w:hint="eastAsia" w:ascii="仿宋_GB2312" w:hAnsi="黑体" w:eastAsia="仿宋_GB2312" w:cs="仿宋_GB2312"/>
          <w:sz w:val="32"/>
          <w:szCs w:val="32"/>
          <w:u w:val="none"/>
          <w:lang w:val="en-US" w:eastAsia="zh-CN"/>
        </w:rPr>
        <w:t>0.00</w:t>
      </w:r>
      <w:r>
        <w:rPr>
          <w:rFonts w:hint="eastAsia" w:ascii="仿宋_GB2312" w:hAnsi="黑体" w:eastAsia="仿宋_GB2312"/>
          <w:sz w:val="32"/>
          <w:szCs w:val="32"/>
          <w:u w:val="none"/>
        </w:rPr>
        <w:t>万元，占</w:t>
      </w:r>
      <w:r>
        <w:rPr>
          <w:rFonts w:hint="eastAsia" w:ascii="仿宋_GB2312" w:hAnsi="黑体" w:eastAsia="仿宋_GB2312" w:cs="仿宋_GB2312"/>
          <w:sz w:val="32"/>
          <w:szCs w:val="32"/>
          <w:u w:val="none"/>
          <w:lang w:val="en-US" w:eastAsia="zh-CN"/>
        </w:rPr>
        <w:t>0.00</w:t>
      </w:r>
      <w:r>
        <w:rPr>
          <w:rFonts w:hint="eastAsia" w:ascii="仿宋_GB2312" w:hAnsi="黑体" w:eastAsia="仿宋_GB2312"/>
          <w:sz w:val="32"/>
          <w:szCs w:val="32"/>
          <w:u w:val="none"/>
        </w:rPr>
        <w:t>%；专项收入</w:t>
      </w:r>
      <w:r>
        <w:rPr>
          <w:rFonts w:hint="eastAsia" w:ascii="仿宋_GB2312" w:hAnsi="黑体" w:eastAsia="仿宋_GB2312" w:cs="仿宋_GB2312"/>
          <w:sz w:val="32"/>
          <w:szCs w:val="32"/>
          <w:u w:val="none"/>
          <w:lang w:val="en-US" w:eastAsia="zh-CN"/>
        </w:rPr>
        <w:t>0.00</w:t>
      </w:r>
      <w:r>
        <w:rPr>
          <w:rFonts w:hint="eastAsia" w:ascii="仿宋_GB2312" w:hAnsi="黑体" w:eastAsia="仿宋_GB2312"/>
          <w:sz w:val="32"/>
          <w:szCs w:val="32"/>
          <w:u w:val="none"/>
        </w:rPr>
        <w:t>万元，占</w:t>
      </w:r>
      <w:r>
        <w:rPr>
          <w:rFonts w:hint="eastAsia" w:ascii="仿宋_GB2312" w:hAnsi="黑体" w:eastAsia="仿宋_GB2312" w:cs="仿宋_GB2312"/>
          <w:sz w:val="32"/>
          <w:szCs w:val="32"/>
          <w:u w:val="none"/>
          <w:lang w:val="en-US" w:eastAsia="zh-CN"/>
        </w:rPr>
        <w:t>0.00</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148.52</w:t>
      </w:r>
      <w:r>
        <w:rPr>
          <w:rFonts w:hint="eastAsia" w:ascii="仿宋_GB2312" w:hAnsi="黑体" w:eastAsia="仿宋_GB2312"/>
          <w:sz w:val="32"/>
          <w:szCs w:val="32"/>
          <w:u w:val="none"/>
        </w:rPr>
        <w:t>万元。</w:t>
      </w:r>
    </w:p>
    <w:p>
      <w:pPr>
        <w:ind w:firstLine="640" w:firstLineChars="200"/>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rPr>
        <w:t>八、关于</w:t>
      </w:r>
      <w:r>
        <w:rPr>
          <w:rFonts w:hint="eastAsia" w:ascii="黑体" w:hAnsi="黑体" w:eastAsia="黑体" w:cs="黑体"/>
          <w:b w:val="0"/>
          <w:bCs w:val="0"/>
          <w:sz w:val="32"/>
          <w:szCs w:val="32"/>
          <w:u w:val="none"/>
        </w:rPr>
        <w:t>海南热带雨林国家公园管理局毛瑞分局</w:t>
      </w:r>
      <w:r>
        <w:rPr>
          <w:rFonts w:hint="eastAsia" w:ascii="黑体" w:hAnsi="黑体" w:eastAsia="黑体" w:cs="黑体"/>
          <w:b w:val="0"/>
          <w:bCs w:val="0"/>
          <w:sz w:val="32"/>
          <w:szCs w:val="32"/>
          <w:u w:val="none"/>
          <w:lang w:val="en-US" w:eastAsia="zh-CN"/>
        </w:rPr>
        <w:t>2023</w:t>
      </w:r>
      <w:r>
        <w:rPr>
          <w:rFonts w:ascii="黑体" w:hAnsi="黑体" w:eastAsia="黑体" w:cs="Times New Roman"/>
          <w:sz w:val="32"/>
          <w:u w:val="none"/>
          <w:shd w:val="clear" w:color="auto" w:fill="FFFFFF"/>
        </w:rPr>
        <w:t>年</w:t>
      </w:r>
      <w:r>
        <w:rPr>
          <w:rFonts w:hint="eastAsia" w:ascii="黑体" w:hAnsi="黑体" w:eastAsia="黑体" w:cs="Times New Roman"/>
          <w:sz w:val="32"/>
          <w:u w:val="none"/>
          <w:shd w:val="clear" w:color="auto" w:fill="FFFFFF"/>
        </w:rPr>
        <w:t>支出预算情况说明</w:t>
      </w:r>
    </w:p>
    <w:p>
      <w:pPr>
        <w:ind w:firstLine="640" w:firstLineChars="200"/>
        <w:rPr>
          <w:rFonts w:ascii="仿宋_GB2312" w:hAnsi="黑体" w:eastAsia="仿宋_GB2312"/>
          <w:sz w:val="32"/>
          <w:szCs w:val="32"/>
          <w:u w:val="none"/>
        </w:rPr>
      </w:pPr>
      <w:r>
        <w:rPr>
          <w:rFonts w:hint="eastAsia" w:ascii="仿宋_GB2312" w:hAnsi="黑体" w:eastAsia="仿宋_GB2312" w:cs="仿宋_GB2312"/>
          <w:sz w:val="32"/>
          <w:szCs w:val="32"/>
          <w:u w:val="none"/>
          <w:lang w:eastAsia="zh-CN"/>
        </w:rPr>
        <w:t>海南热带雨林国家公园管理局毛瑞分局</w:t>
      </w:r>
      <w:r>
        <w:rPr>
          <w:rFonts w:hint="eastAsia" w:ascii="仿宋_GB2312" w:hAnsi="黑体" w:eastAsia="仿宋_GB2312" w:cs="仿宋_GB2312"/>
          <w:sz w:val="32"/>
          <w:szCs w:val="32"/>
          <w:u w:val="none"/>
          <w:lang w:val="en-US" w:eastAsia="zh-CN"/>
        </w:rPr>
        <w:t>2023</w:t>
      </w:r>
      <w:r>
        <w:rPr>
          <w:rFonts w:hint="eastAsia" w:ascii="仿宋_GB2312" w:hAnsi="黑体" w:eastAsia="仿宋_GB2312"/>
          <w:sz w:val="32"/>
          <w:szCs w:val="32"/>
          <w:u w:val="none"/>
        </w:rPr>
        <w:t>年支出预算</w:t>
      </w:r>
      <w:r>
        <w:rPr>
          <w:rFonts w:hint="eastAsia" w:ascii="仿宋_GB2312" w:hAnsi="黑体" w:eastAsia="仿宋_GB2312" w:cs="仿宋_GB2312"/>
          <w:sz w:val="32"/>
          <w:szCs w:val="32"/>
          <w:u w:val="none"/>
          <w:lang w:val="en-US" w:eastAsia="zh-CN"/>
        </w:rPr>
        <w:t>2913.85</w:t>
      </w:r>
      <w:r>
        <w:rPr>
          <w:rFonts w:hint="eastAsia" w:ascii="仿宋_GB2312" w:hAnsi="黑体" w:eastAsia="仿宋_GB2312"/>
          <w:sz w:val="32"/>
          <w:szCs w:val="32"/>
          <w:u w:val="none"/>
        </w:rPr>
        <w:t>万元，其中：基本支出</w:t>
      </w:r>
      <w:r>
        <w:rPr>
          <w:rFonts w:hint="eastAsia" w:ascii="仿宋_GB2312" w:hAnsi="黑体" w:eastAsia="仿宋_GB2312" w:cs="仿宋_GB2312"/>
          <w:sz w:val="32"/>
          <w:szCs w:val="32"/>
          <w:u w:val="none"/>
          <w:lang w:val="en-US" w:eastAsia="zh-CN"/>
        </w:rPr>
        <w:t>229.74</w:t>
      </w:r>
      <w:r>
        <w:rPr>
          <w:rFonts w:hint="eastAsia" w:ascii="仿宋_GB2312" w:hAnsi="黑体" w:eastAsia="仿宋_GB2312"/>
          <w:sz w:val="32"/>
          <w:szCs w:val="32"/>
          <w:u w:val="none"/>
        </w:rPr>
        <w:t>万元，占</w:t>
      </w:r>
      <w:r>
        <w:rPr>
          <w:rFonts w:hint="eastAsia" w:ascii="仿宋_GB2312" w:hAnsi="黑体" w:eastAsia="仿宋_GB2312" w:cs="仿宋_GB2312"/>
          <w:sz w:val="32"/>
          <w:szCs w:val="32"/>
          <w:u w:val="none"/>
          <w:lang w:val="en-US" w:eastAsia="zh-CN"/>
        </w:rPr>
        <w:t>7.88</w:t>
      </w:r>
      <w:r>
        <w:rPr>
          <w:rFonts w:hint="eastAsia" w:ascii="仿宋_GB2312" w:hAnsi="黑体" w:eastAsia="仿宋_GB2312"/>
          <w:sz w:val="32"/>
          <w:szCs w:val="32"/>
          <w:u w:val="none"/>
        </w:rPr>
        <w:t>%；项目支出</w:t>
      </w:r>
      <w:r>
        <w:rPr>
          <w:rFonts w:hint="eastAsia" w:ascii="仿宋_GB2312" w:hAnsi="黑体" w:eastAsia="仿宋_GB2312" w:cs="仿宋_GB2312"/>
          <w:sz w:val="32"/>
          <w:szCs w:val="32"/>
          <w:u w:val="none"/>
          <w:lang w:val="en-US" w:eastAsia="zh-CN"/>
        </w:rPr>
        <w:t>2684.11</w:t>
      </w:r>
      <w:r>
        <w:rPr>
          <w:rFonts w:hint="eastAsia" w:ascii="仿宋_GB2312" w:hAnsi="黑体" w:eastAsia="仿宋_GB2312"/>
          <w:sz w:val="32"/>
          <w:szCs w:val="32"/>
          <w:u w:val="none"/>
        </w:rPr>
        <w:t>万元，占</w:t>
      </w:r>
      <w:r>
        <w:rPr>
          <w:rFonts w:hint="eastAsia" w:ascii="仿宋_GB2312" w:hAnsi="黑体" w:eastAsia="仿宋_GB2312" w:cs="仿宋_GB2312"/>
          <w:sz w:val="32"/>
          <w:szCs w:val="32"/>
          <w:u w:val="none"/>
          <w:lang w:val="en-US" w:eastAsia="zh-CN"/>
        </w:rPr>
        <w:t>92.12</w:t>
      </w:r>
      <w:r>
        <w:rPr>
          <w:rFonts w:hint="eastAsia" w:ascii="仿宋_GB2312" w:hAnsi="黑体" w:eastAsia="仿宋_GB2312"/>
          <w:sz w:val="32"/>
          <w:szCs w:val="32"/>
          <w:u w:val="none"/>
        </w:rPr>
        <w:t>%。比上年预算数</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148.52</w:t>
      </w:r>
      <w:r>
        <w:rPr>
          <w:rFonts w:hint="eastAsia" w:ascii="仿宋_GB2312" w:hAnsi="黑体" w:eastAsia="仿宋_GB2312"/>
          <w:sz w:val="32"/>
          <w:szCs w:val="32"/>
          <w:u w:val="none"/>
        </w:rPr>
        <w:t>万元。</w:t>
      </w:r>
    </w:p>
    <w:p>
      <w:pPr>
        <w:ind w:firstLine="640" w:firstLineChars="200"/>
        <w:rPr>
          <w:rFonts w:ascii="黑体" w:hAnsi="黑体" w:eastAsia="黑体" w:cs="Times New Roman"/>
          <w:sz w:val="32"/>
          <w:u w:val="none"/>
          <w:shd w:val="clear" w:color="auto" w:fill="FFFFFF"/>
        </w:rPr>
      </w:pPr>
      <w:r>
        <w:rPr>
          <w:rFonts w:hint="eastAsia" w:ascii="黑体" w:hAnsi="黑体" w:eastAsia="黑体" w:cs="Times New Roman"/>
          <w:sz w:val="32"/>
          <w:u w:val="none"/>
          <w:shd w:val="clear" w:color="auto" w:fill="FFFFFF"/>
        </w:rPr>
        <w:t>九、其他重要事项的情况说明</w:t>
      </w:r>
    </w:p>
    <w:p>
      <w:pPr>
        <w:ind w:firstLine="640" w:firstLineChars="200"/>
        <w:rPr>
          <w:rFonts w:ascii="楷体" w:hAnsi="楷体" w:eastAsia="楷体"/>
          <w:sz w:val="32"/>
          <w:szCs w:val="32"/>
          <w:u w:val="none"/>
        </w:rPr>
      </w:pPr>
      <w:r>
        <w:rPr>
          <w:rFonts w:hint="eastAsia" w:ascii="楷体" w:hAnsi="楷体" w:eastAsia="楷体"/>
          <w:sz w:val="32"/>
          <w:szCs w:val="32"/>
          <w:u w:val="none"/>
        </w:rPr>
        <w:t>（一）机关运行经费</w:t>
      </w:r>
      <w:r>
        <w:rPr>
          <w:rFonts w:hint="eastAsia" w:ascii="楷体" w:hAnsi="楷体" w:eastAsia="楷体"/>
          <w:sz w:val="32"/>
          <w:szCs w:val="32"/>
          <w:u w:val="none"/>
          <w:lang w:val="en-US" w:eastAsia="zh-CN"/>
        </w:rPr>
        <w:t>（</w:t>
      </w:r>
      <w:r>
        <w:rPr>
          <w:rFonts w:hint="eastAsia" w:ascii="楷体" w:hAnsi="楷体" w:eastAsia="楷体"/>
          <w:sz w:val="32"/>
          <w:szCs w:val="32"/>
          <w:u w:val="none"/>
        </w:rPr>
        <w:t>行政单位</w:t>
      </w:r>
      <w:r>
        <w:rPr>
          <w:rFonts w:hint="eastAsia" w:ascii="楷体" w:hAnsi="楷体" w:eastAsia="楷体"/>
          <w:sz w:val="32"/>
          <w:szCs w:val="32"/>
          <w:u w:val="none"/>
          <w:lang w:eastAsia="zh-CN"/>
        </w:rPr>
        <w:t>、</w:t>
      </w:r>
      <w:r>
        <w:rPr>
          <w:rFonts w:hint="eastAsia" w:ascii="楷体" w:hAnsi="楷体" w:eastAsia="楷体"/>
          <w:sz w:val="32"/>
          <w:szCs w:val="32"/>
          <w:u w:val="none"/>
        </w:rPr>
        <w:t>参照公务员法管理的事业单位</w:t>
      </w:r>
      <w:r>
        <w:rPr>
          <w:rFonts w:hint="eastAsia" w:ascii="楷体" w:hAnsi="楷体" w:eastAsia="楷体"/>
          <w:sz w:val="32"/>
          <w:szCs w:val="32"/>
          <w:u w:val="none"/>
          <w:lang w:eastAsia="zh-CN"/>
        </w:rPr>
        <w:t>需说明，其他单位不需要说明</w:t>
      </w:r>
      <w:r>
        <w:rPr>
          <w:rFonts w:hint="eastAsia" w:ascii="楷体" w:hAnsi="楷体" w:eastAsia="楷体"/>
          <w:sz w:val="32"/>
          <w:szCs w:val="32"/>
          <w:u w:val="none"/>
          <w:lang w:val="en-US" w:eastAsia="zh-CN"/>
        </w:rPr>
        <w:t>）</w:t>
      </w:r>
    </w:p>
    <w:p>
      <w:pPr>
        <w:ind w:firstLine="640" w:firstLineChars="200"/>
        <w:rPr>
          <w:rFonts w:ascii="仿宋_GB2312" w:hAnsi="黑体" w:eastAsia="仿宋_GB2312"/>
          <w:sz w:val="32"/>
          <w:szCs w:val="32"/>
          <w:u w:val="none"/>
        </w:rPr>
      </w:pPr>
      <w:r>
        <w:rPr>
          <w:rFonts w:hint="eastAsia" w:ascii="仿宋_GB2312" w:hAnsi="黑体" w:eastAsia="仿宋_GB2312" w:cs="仿宋_GB2312"/>
          <w:sz w:val="32"/>
          <w:szCs w:val="32"/>
          <w:u w:val="none"/>
        </w:rPr>
        <w:t>××</w:t>
      </w:r>
      <w:r>
        <w:rPr>
          <w:rFonts w:hint="eastAsia" w:ascii="仿宋_GB2312" w:hAnsi="黑体" w:eastAsia="仿宋_GB2312"/>
          <w:sz w:val="32"/>
          <w:szCs w:val="32"/>
          <w:u w:val="none"/>
        </w:rPr>
        <w:t>年</w:t>
      </w:r>
      <w:r>
        <w:rPr>
          <w:rFonts w:hint="eastAsia" w:ascii="仿宋_GB2312" w:hAnsi="黑体" w:eastAsia="仿宋_GB2312" w:cs="仿宋_GB2312"/>
          <w:sz w:val="32"/>
          <w:szCs w:val="32"/>
          <w:u w:val="none"/>
        </w:rPr>
        <w:t>××（部门本级或单位）、</w:t>
      </w:r>
      <w:r>
        <w:rPr>
          <w:rFonts w:ascii="仿宋_GB2312" w:hAnsi="黑体" w:eastAsia="仿宋_GB2312" w:cs="仿宋_GB2312"/>
          <w:sz w:val="32"/>
          <w:szCs w:val="32"/>
          <w:u w:val="none"/>
        </w:rPr>
        <w:t>……</w:t>
      </w:r>
      <w:r>
        <w:rPr>
          <w:rFonts w:hint="eastAsia" w:ascii="仿宋_GB2312" w:hAnsi="黑体" w:eastAsia="仿宋_GB2312" w:cs="仿宋_GB2312"/>
          <w:sz w:val="32"/>
          <w:szCs w:val="32"/>
          <w:u w:val="none"/>
        </w:rPr>
        <w:t>（</w:t>
      </w:r>
      <w:r>
        <w:rPr>
          <w:rFonts w:hint="eastAsia" w:ascii="仿宋_GB2312" w:hAnsi="黑体" w:eastAsia="仿宋_GB2312" w:cs="仿宋_GB2312"/>
          <w:sz w:val="32"/>
          <w:szCs w:val="32"/>
          <w:u w:val="none"/>
          <w:lang w:eastAsia="zh-CN"/>
        </w:rPr>
        <w:t>公开部门预算时</w:t>
      </w:r>
      <w:r>
        <w:rPr>
          <w:rFonts w:hint="eastAsia" w:ascii="仿宋_GB2312" w:hAnsi="黑体" w:eastAsia="仿宋_GB2312" w:cs="仿宋_GB2312"/>
          <w:sz w:val="32"/>
          <w:szCs w:val="32"/>
          <w:u w:val="none"/>
        </w:rPr>
        <w:t>罗列</w:t>
      </w:r>
      <w:r>
        <w:rPr>
          <w:rFonts w:hint="eastAsia" w:ascii="仿宋_GB2312" w:hAnsi="黑体" w:eastAsia="仿宋_GB2312" w:cs="仿宋_GB2312"/>
          <w:sz w:val="32"/>
          <w:szCs w:val="32"/>
          <w:u w:val="none"/>
          <w:lang w:eastAsia="zh-CN"/>
        </w:rPr>
        <w:t>下属</w:t>
      </w:r>
      <w:r>
        <w:rPr>
          <w:rFonts w:hint="eastAsia" w:ascii="仿宋_GB2312" w:hAnsi="黑体" w:eastAsia="仿宋_GB2312" w:cs="仿宋_GB2312"/>
          <w:sz w:val="32"/>
          <w:szCs w:val="32"/>
          <w:u w:val="none"/>
        </w:rPr>
        <w:t>参照公务员法管理</w:t>
      </w:r>
      <w:r>
        <w:rPr>
          <w:rFonts w:hint="eastAsia" w:ascii="仿宋_GB2312" w:hAnsi="黑体" w:eastAsia="仿宋_GB2312" w:cs="仿宋_GB2312"/>
          <w:sz w:val="32"/>
          <w:szCs w:val="32"/>
          <w:u w:val="none"/>
          <w:lang w:eastAsia="zh-CN"/>
        </w:rPr>
        <w:t>的事业</w:t>
      </w:r>
      <w:r>
        <w:rPr>
          <w:rFonts w:hint="eastAsia" w:ascii="仿宋_GB2312" w:hAnsi="黑体" w:eastAsia="仿宋_GB2312" w:cs="仿宋_GB2312"/>
          <w:sz w:val="32"/>
          <w:szCs w:val="32"/>
          <w:u w:val="none"/>
        </w:rPr>
        <w:t>单位）等的机关运行经费预算××</w:t>
      </w:r>
      <w:r>
        <w:rPr>
          <w:rFonts w:hint="eastAsia" w:ascii="仿宋_GB2312" w:hAnsi="黑体" w:eastAsia="仿宋_GB2312"/>
          <w:sz w:val="32"/>
          <w:szCs w:val="32"/>
          <w:u w:val="none"/>
        </w:rPr>
        <w:t>万元。</w:t>
      </w:r>
    </w:p>
    <w:p>
      <w:pPr>
        <w:ind w:firstLine="640" w:firstLineChars="200"/>
        <w:rPr>
          <w:rFonts w:ascii="楷体" w:hAnsi="楷体" w:eastAsia="楷体"/>
          <w:sz w:val="32"/>
          <w:szCs w:val="32"/>
          <w:u w:val="none"/>
        </w:rPr>
      </w:pPr>
      <w:r>
        <w:rPr>
          <w:rFonts w:hint="eastAsia" w:ascii="楷体" w:hAnsi="楷体" w:eastAsia="楷体"/>
          <w:sz w:val="32"/>
          <w:szCs w:val="32"/>
          <w:u w:val="none"/>
        </w:rPr>
        <w:t>（二）政府采购情况</w:t>
      </w:r>
    </w:p>
    <w:p>
      <w:pPr>
        <w:ind w:firstLine="640"/>
        <w:rPr>
          <w:rFonts w:ascii="仿宋_GB2312" w:hAnsi="黑体" w:eastAsia="仿宋_GB2312"/>
          <w:sz w:val="32"/>
          <w:szCs w:val="32"/>
          <w:u w:val="none"/>
        </w:rPr>
      </w:pPr>
      <w:r>
        <w:rPr>
          <w:rFonts w:hint="eastAsia" w:ascii="仿宋_GB2312" w:hAnsi="黑体" w:eastAsia="仿宋_GB2312" w:cs="仿宋_GB2312"/>
          <w:sz w:val="32"/>
          <w:szCs w:val="32"/>
          <w:u w:val="none"/>
          <w:lang w:eastAsia="zh-CN"/>
        </w:rPr>
        <w:t>海南热带雨林国家公园管理局毛瑞分局</w:t>
      </w:r>
      <w:r>
        <w:rPr>
          <w:rFonts w:hint="eastAsia" w:ascii="仿宋_GB2312" w:hAnsi="黑体" w:eastAsia="仿宋_GB2312" w:cs="仿宋_GB2312"/>
          <w:sz w:val="32"/>
          <w:szCs w:val="32"/>
          <w:u w:val="none"/>
        </w:rPr>
        <w:t>政府采购预算总额</w:t>
      </w:r>
      <w:r>
        <w:rPr>
          <w:rFonts w:hint="eastAsia" w:ascii="仿宋_GB2312" w:hAnsi="黑体" w:eastAsia="仿宋_GB2312" w:cs="仿宋_GB2312"/>
          <w:sz w:val="32"/>
          <w:szCs w:val="32"/>
          <w:u w:val="none"/>
          <w:lang w:val="en-US" w:eastAsia="zh-CN"/>
        </w:rPr>
        <w:t>0.00</w:t>
      </w:r>
      <w:r>
        <w:rPr>
          <w:rFonts w:hint="eastAsia" w:ascii="仿宋_GB2312" w:hAnsi="黑体" w:eastAsia="仿宋_GB2312"/>
          <w:sz w:val="32"/>
          <w:szCs w:val="32"/>
          <w:u w:val="none"/>
        </w:rPr>
        <w:t>万元，其中：政府采购货物预算</w:t>
      </w:r>
      <w:r>
        <w:rPr>
          <w:rFonts w:hint="eastAsia" w:ascii="仿宋_GB2312" w:hAnsi="黑体" w:eastAsia="仿宋_GB2312" w:cs="仿宋_GB2312"/>
          <w:sz w:val="32"/>
          <w:szCs w:val="32"/>
          <w:u w:val="none"/>
          <w:lang w:val="en-US" w:eastAsia="zh-CN"/>
        </w:rPr>
        <w:t>0.00</w:t>
      </w:r>
      <w:r>
        <w:rPr>
          <w:rFonts w:hint="eastAsia" w:ascii="仿宋_GB2312" w:hAnsi="黑体" w:eastAsia="仿宋_GB2312"/>
          <w:sz w:val="32"/>
          <w:szCs w:val="32"/>
          <w:u w:val="none"/>
        </w:rPr>
        <w:t>万元，政府采购工程预算</w:t>
      </w:r>
      <w:r>
        <w:rPr>
          <w:rFonts w:hint="eastAsia" w:ascii="仿宋_GB2312" w:hAnsi="黑体" w:eastAsia="仿宋_GB2312" w:cs="仿宋_GB2312"/>
          <w:sz w:val="32"/>
          <w:szCs w:val="32"/>
          <w:u w:val="none"/>
          <w:lang w:val="en-US" w:eastAsia="zh-CN"/>
        </w:rPr>
        <w:t>0.00</w:t>
      </w:r>
      <w:r>
        <w:rPr>
          <w:rFonts w:hint="eastAsia" w:ascii="仿宋_GB2312" w:hAnsi="黑体" w:eastAsia="仿宋_GB2312"/>
          <w:sz w:val="32"/>
          <w:szCs w:val="32"/>
          <w:u w:val="none"/>
        </w:rPr>
        <w:t>万元，政府采购服务预算</w:t>
      </w:r>
      <w:r>
        <w:rPr>
          <w:rFonts w:hint="eastAsia" w:ascii="仿宋_GB2312" w:hAnsi="黑体" w:eastAsia="仿宋_GB2312" w:cs="仿宋_GB2312"/>
          <w:sz w:val="32"/>
          <w:szCs w:val="32"/>
          <w:u w:val="none"/>
          <w:lang w:val="en-US" w:eastAsia="zh-CN"/>
        </w:rPr>
        <w:t>0.00</w:t>
      </w:r>
      <w:r>
        <w:rPr>
          <w:rFonts w:hint="eastAsia" w:ascii="仿宋_GB2312" w:hAnsi="黑体" w:eastAsia="仿宋_GB2312"/>
          <w:sz w:val="32"/>
          <w:szCs w:val="32"/>
          <w:u w:val="none"/>
        </w:rPr>
        <w:t>万元，</w:t>
      </w:r>
      <w:r>
        <w:rPr>
          <w:rFonts w:ascii="仿宋_GB2312" w:hAnsi="黑体" w:eastAsia="仿宋_GB2312"/>
          <w:sz w:val="32"/>
          <w:szCs w:val="32"/>
          <w:u w:val="none"/>
        </w:rPr>
        <w:t>……</w:t>
      </w:r>
      <w:r>
        <w:rPr>
          <w:rFonts w:hint="eastAsia" w:ascii="仿宋_GB2312" w:hAnsi="黑体" w:eastAsia="仿宋_GB2312"/>
          <w:sz w:val="32"/>
          <w:szCs w:val="32"/>
          <w:u w:val="none"/>
        </w:rPr>
        <w:t>。</w:t>
      </w:r>
    </w:p>
    <w:p>
      <w:pPr>
        <w:ind w:firstLine="640" w:firstLineChars="200"/>
        <w:rPr>
          <w:rFonts w:ascii="楷体" w:hAnsi="楷体" w:eastAsia="楷体"/>
          <w:sz w:val="32"/>
          <w:szCs w:val="32"/>
          <w:u w:val="none"/>
        </w:rPr>
      </w:pPr>
      <w:r>
        <w:rPr>
          <w:rFonts w:hint="eastAsia" w:ascii="楷体" w:hAnsi="楷体" w:eastAsia="楷体"/>
          <w:sz w:val="32"/>
          <w:szCs w:val="32"/>
          <w:u w:val="none"/>
        </w:rPr>
        <w:t>（三）国有资产占有使用情况</w:t>
      </w:r>
    </w:p>
    <w:p>
      <w:pPr>
        <w:ind w:firstLine="640" w:firstLineChars="200"/>
        <w:rPr>
          <w:rFonts w:ascii="仿宋_GB2312" w:hAnsi="黑体" w:eastAsia="仿宋_GB2312" w:cs="仿宋_GB2312"/>
          <w:sz w:val="32"/>
          <w:szCs w:val="32"/>
          <w:u w:val="none"/>
        </w:rPr>
      </w:pPr>
      <w:r>
        <w:rPr>
          <w:rFonts w:hint="eastAsia" w:ascii="仿宋_GB2312" w:hAnsi="黑体" w:eastAsia="仿宋_GB2312" w:cs="仿宋_GB2312"/>
          <w:sz w:val="32"/>
          <w:szCs w:val="32"/>
          <w:u w:val="none"/>
        </w:rPr>
        <w:t>截至</w:t>
      </w:r>
      <w:r>
        <w:rPr>
          <w:rFonts w:hint="eastAsia" w:ascii="仿宋_GB2312" w:hAnsi="黑体" w:eastAsia="仿宋_GB2312" w:cs="仿宋_GB2312"/>
          <w:sz w:val="32"/>
          <w:szCs w:val="32"/>
          <w:u w:val="none"/>
          <w:lang w:val="en-US" w:eastAsia="zh-CN"/>
        </w:rPr>
        <w:t>2022</w:t>
      </w:r>
      <w:r>
        <w:rPr>
          <w:rFonts w:hint="eastAsia" w:ascii="仿宋_GB2312" w:hAnsi="黑体" w:eastAsia="仿宋_GB2312"/>
          <w:sz w:val="32"/>
          <w:szCs w:val="32"/>
          <w:u w:val="none"/>
        </w:rPr>
        <w:t>年12月31日，</w:t>
      </w:r>
      <w:r>
        <w:rPr>
          <w:rFonts w:hint="eastAsia" w:ascii="仿宋_GB2312" w:hAnsi="黑体" w:eastAsia="仿宋_GB2312" w:cs="仿宋_GB2312"/>
          <w:sz w:val="32"/>
          <w:szCs w:val="32"/>
          <w:u w:val="none"/>
          <w:lang w:eastAsia="zh-CN"/>
        </w:rPr>
        <w:t>海南热带雨林国家公园管理局毛瑞分局</w:t>
      </w:r>
      <w:r>
        <w:rPr>
          <w:rFonts w:hint="eastAsia" w:ascii="仿宋_GB2312" w:hAnsi="黑体" w:eastAsia="仿宋_GB2312" w:cs="仿宋_GB2312"/>
          <w:sz w:val="32"/>
          <w:szCs w:val="32"/>
          <w:u w:val="none"/>
        </w:rPr>
        <w:t>本级及下属各预算单位共有车辆</w:t>
      </w:r>
      <w:r>
        <w:rPr>
          <w:rFonts w:hint="eastAsia" w:ascii="仿宋_GB2312" w:hAnsi="黑体" w:eastAsia="仿宋_GB2312" w:cs="仿宋_GB2312"/>
          <w:sz w:val="32"/>
          <w:szCs w:val="32"/>
          <w:u w:val="none"/>
          <w:lang w:val="en-US" w:eastAsia="zh-CN"/>
        </w:rPr>
        <w:t>0</w:t>
      </w:r>
      <w:r>
        <w:rPr>
          <w:rFonts w:hint="eastAsia" w:ascii="仿宋_GB2312" w:hAnsi="黑体" w:eastAsia="仿宋_GB2312" w:cs="仿宋_GB2312"/>
          <w:sz w:val="32"/>
          <w:szCs w:val="32"/>
          <w:u w:val="none"/>
        </w:rPr>
        <w:t>辆，其中，领导干部用车</w:t>
      </w:r>
      <w:r>
        <w:rPr>
          <w:rFonts w:hint="eastAsia" w:ascii="仿宋_GB2312" w:hAnsi="黑体" w:eastAsia="仿宋_GB2312" w:cs="仿宋_GB2312"/>
          <w:sz w:val="32"/>
          <w:szCs w:val="32"/>
          <w:u w:val="none"/>
          <w:lang w:val="en-US" w:eastAsia="zh-CN"/>
        </w:rPr>
        <w:t>0</w:t>
      </w:r>
      <w:r>
        <w:rPr>
          <w:rFonts w:hint="eastAsia" w:ascii="仿宋_GB2312" w:hAnsi="黑体" w:eastAsia="仿宋_GB2312" w:cs="仿宋_GB2312"/>
          <w:sz w:val="32"/>
          <w:szCs w:val="32"/>
          <w:u w:val="none"/>
        </w:rPr>
        <w:t>辆，机要通信应急用车</w:t>
      </w:r>
      <w:r>
        <w:rPr>
          <w:rFonts w:hint="eastAsia" w:ascii="仿宋_GB2312" w:hAnsi="黑体" w:eastAsia="仿宋_GB2312" w:cs="仿宋_GB2312"/>
          <w:sz w:val="32"/>
          <w:szCs w:val="32"/>
          <w:u w:val="none"/>
          <w:lang w:val="en-US" w:eastAsia="zh-CN"/>
        </w:rPr>
        <w:t>0</w:t>
      </w:r>
      <w:r>
        <w:rPr>
          <w:rFonts w:hint="eastAsia" w:ascii="仿宋_GB2312" w:hAnsi="黑体" w:eastAsia="仿宋_GB2312" w:cs="仿宋_GB2312"/>
          <w:sz w:val="32"/>
          <w:szCs w:val="32"/>
          <w:u w:val="none"/>
        </w:rPr>
        <w:t>辆、一般执法执勤用车</w:t>
      </w:r>
      <w:r>
        <w:rPr>
          <w:rFonts w:hint="eastAsia" w:ascii="仿宋_GB2312" w:hAnsi="黑体" w:eastAsia="仿宋_GB2312" w:cs="仿宋_GB2312"/>
          <w:sz w:val="32"/>
          <w:szCs w:val="32"/>
          <w:u w:val="none"/>
          <w:lang w:val="en-US" w:eastAsia="zh-CN"/>
        </w:rPr>
        <w:t>0</w:t>
      </w:r>
      <w:r>
        <w:rPr>
          <w:rFonts w:hint="eastAsia" w:ascii="仿宋_GB2312" w:hAnsi="黑体" w:eastAsia="仿宋_GB2312" w:cs="仿宋_GB2312"/>
          <w:sz w:val="32"/>
          <w:szCs w:val="32"/>
          <w:u w:val="none"/>
        </w:rPr>
        <w:t>辆、特种专业技术用车</w:t>
      </w:r>
      <w:r>
        <w:rPr>
          <w:rFonts w:hint="eastAsia" w:ascii="仿宋_GB2312" w:hAnsi="黑体" w:eastAsia="仿宋_GB2312" w:cs="仿宋_GB2312"/>
          <w:sz w:val="32"/>
          <w:szCs w:val="32"/>
          <w:u w:val="none"/>
          <w:lang w:val="en-US" w:eastAsia="zh-CN"/>
        </w:rPr>
        <w:t>0</w:t>
      </w:r>
      <w:r>
        <w:rPr>
          <w:rFonts w:hint="eastAsia" w:ascii="仿宋_GB2312" w:hAnsi="黑体" w:eastAsia="仿宋_GB2312" w:cs="仿宋_GB2312"/>
          <w:sz w:val="32"/>
          <w:szCs w:val="32"/>
          <w:u w:val="none"/>
        </w:rPr>
        <w:t>辆、其他用车</w:t>
      </w:r>
      <w:r>
        <w:rPr>
          <w:rFonts w:hint="eastAsia" w:ascii="仿宋_GB2312" w:hAnsi="黑体" w:eastAsia="仿宋_GB2312" w:cs="仿宋_GB2312"/>
          <w:sz w:val="32"/>
          <w:szCs w:val="32"/>
          <w:u w:val="none"/>
          <w:lang w:val="en-US" w:eastAsia="zh-CN"/>
        </w:rPr>
        <w:t>0</w:t>
      </w:r>
      <w:r>
        <w:rPr>
          <w:rFonts w:hint="eastAsia" w:ascii="仿宋_GB2312" w:hAnsi="黑体" w:eastAsia="仿宋_GB2312" w:cs="仿宋_GB2312"/>
          <w:sz w:val="32"/>
          <w:szCs w:val="32"/>
          <w:u w:val="none"/>
        </w:rPr>
        <w:t>辆。单位价值100万元以上设备</w:t>
      </w:r>
      <w:r>
        <w:rPr>
          <w:rFonts w:hint="eastAsia" w:ascii="仿宋_GB2312" w:hAnsi="黑体" w:eastAsia="仿宋_GB2312" w:cs="仿宋_GB2312"/>
          <w:sz w:val="32"/>
          <w:szCs w:val="32"/>
          <w:u w:val="none"/>
          <w:lang w:val="en-US" w:eastAsia="zh-CN"/>
        </w:rPr>
        <w:t>0</w:t>
      </w:r>
      <w:r>
        <w:rPr>
          <w:rFonts w:hint="eastAsia" w:ascii="仿宋_GB2312" w:hAnsi="黑体" w:eastAsia="仿宋_GB2312" w:cs="仿宋_GB2312"/>
          <w:sz w:val="32"/>
          <w:szCs w:val="32"/>
          <w:u w:val="none"/>
        </w:rPr>
        <w:t>台（套）。</w:t>
      </w:r>
    </w:p>
    <w:p>
      <w:pPr>
        <w:widowControl/>
        <w:ind w:firstLine="640" w:firstLineChars="200"/>
        <w:jc w:val="left"/>
        <w:rPr>
          <w:rFonts w:ascii="楷体" w:hAnsi="楷体" w:eastAsia="楷体"/>
          <w:sz w:val="32"/>
          <w:szCs w:val="32"/>
          <w:u w:val="none"/>
        </w:rPr>
      </w:pPr>
      <w:r>
        <w:rPr>
          <w:rFonts w:hint="eastAsia" w:ascii="楷体" w:hAnsi="楷体" w:eastAsia="楷体"/>
          <w:sz w:val="32"/>
          <w:szCs w:val="32"/>
          <w:u w:val="none"/>
        </w:rPr>
        <w:t>（四）</w:t>
      </w:r>
      <w:r>
        <w:rPr>
          <w:rFonts w:hint="eastAsia" w:ascii="楷体" w:hAnsi="楷体" w:eastAsia="楷体" w:cs="黑体"/>
          <w:i w:val="0"/>
          <w:caps w:val="0"/>
          <w:spacing w:val="0"/>
          <w:kern w:val="2"/>
          <w:sz w:val="32"/>
          <w:szCs w:val="32"/>
          <w:lang w:val="en-US" w:eastAsia="zh-CN" w:bidi="ar"/>
        </w:rPr>
        <w:t>绩效目标设置及重点项目绩效目标说明</w:t>
      </w:r>
    </w:p>
    <w:p>
      <w:pPr>
        <w:ind w:firstLine="640" w:firstLineChars="200"/>
        <w:rPr>
          <w:rFonts w:hint="eastAsia" w:ascii="仿宋_GB2312" w:hAnsi="黑体" w:eastAsia="仿宋_GB2312"/>
          <w:sz w:val="32"/>
          <w:szCs w:val="32"/>
          <w:u w:val="none"/>
        </w:rPr>
      </w:pPr>
      <w:r>
        <w:rPr>
          <w:rFonts w:hint="eastAsia" w:ascii="仿宋_GB2312" w:hAnsi="黑体" w:eastAsia="仿宋_GB2312" w:cs="仿宋_GB2312"/>
          <w:sz w:val="32"/>
          <w:szCs w:val="32"/>
          <w:u w:val="none"/>
          <w:lang w:eastAsia="zh-CN"/>
        </w:rPr>
        <w:t>海南热带雨林国家公园管理局毛瑞分局</w:t>
      </w:r>
      <w:r>
        <w:rPr>
          <w:rFonts w:hint="eastAsia" w:ascii="仿宋_GB2312" w:hAnsi="黑体" w:eastAsia="仿宋_GB2312" w:cs="仿宋_GB2312"/>
          <w:sz w:val="32"/>
          <w:szCs w:val="32"/>
          <w:u w:val="none"/>
          <w:lang w:val="en-US" w:eastAsia="zh-CN"/>
        </w:rPr>
        <w:t>13</w:t>
      </w:r>
      <w:r>
        <w:rPr>
          <w:rFonts w:hint="eastAsia" w:ascii="仿宋_GB2312" w:hAnsi="黑体" w:eastAsia="仿宋_GB2312" w:cs="仿宋_GB2312"/>
          <w:sz w:val="32"/>
          <w:szCs w:val="32"/>
          <w:u w:val="none"/>
        </w:rPr>
        <w:t>个项目实行绩效目标管理，涉及一般公共预算</w:t>
      </w:r>
      <w:r>
        <w:rPr>
          <w:rFonts w:hint="eastAsia" w:ascii="仿宋_GB2312" w:hAnsi="黑体" w:eastAsia="仿宋_GB2312" w:cs="仿宋_GB2312"/>
          <w:sz w:val="32"/>
          <w:szCs w:val="32"/>
          <w:u w:val="none"/>
          <w:lang w:val="en-US" w:eastAsia="zh-CN"/>
        </w:rPr>
        <w:t>2913.85</w:t>
      </w:r>
      <w:r>
        <w:rPr>
          <w:rFonts w:hint="eastAsia" w:ascii="仿宋_GB2312" w:hAnsi="黑体" w:eastAsia="仿宋_GB2312"/>
          <w:sz w:val="32"/>
          <w:szCs w:val="32"/>
          <w:u w:val="none"/>
        </w:rPr>
        <w:t>万元、政府性基金</w:t>
      </w:r>
      <w:r>
        <w:rPr>
          <w:rFonts w:hint="eastAsia" w:ascii="仿宋_GB2312" w:hAnsi="黑体" w:eastAsia="仿宋_GB2312" w:cs="仿宋_GB2312"/>
          <w:sz w:val="32"/>
          <w:szCs w:val="32"/>
          <w:u w:val="none"/>
          <w:lang w:val="en-US" w:eastAsia="zh-CN"/>
        </w:rPr>
        <w:t>0.00</w:t>
      </w:r>
      <w:r>
        <w:rPr>
          <w:rFonts w:hint="eastAsia" w:ascii="仿宋_GB2312" w:hAnsi="黑体" w:eastAsia="仿宋_GB2312"/>
          <w:sz w:val="32"/>
          <w:szCs w:val="32"/>
          <w:u w:val="none"/>
        </w:rPr>
        <w:t>万元、</w:t>
      </w:r>
      <w:r>
        <w:rPr>
          <w:rFonts w:ascii="仿宋_GB2312" w:hAnsi="黑体" w:eastAsia="仿宋_GB2312"/>
          <w:sz w:val="32"/>
          <w:szCs w:val="32"/>
          <w:u w:val="none"/>
        </w:rPr>
        <w:t>……</w:t>
      </w:r>
      <w:r>
        <w:rPr>
          <w:rFonts w:hint="eastAsia" w:ascii="仿宋_GB2312" w:hAnsi="黑体" w:eastAsia="仿宋_GB2312"/>
          <w:sz w:val="32"/>
          <w:szCs w:val="32"/>
          <w:u w:val="none"/>
        </w:rPr>
        <w:t>。</w:t>
      </w:r>
    </w:p>
    <w:p>
      <w:pPr>
        <w:ind w:firstLine="640" w:firstLineChars="200"/>
        <w:rPr>
          <w:rFonts w:hint="eastAsia" w:ascii="仿宋_GB2312" w:hAnsi="黑体" w:eastAsia="仿宋_GB2312"/>
          <w:sz w:val="32"/>
          <w:szCs w:val="32"/>
          <w:u w:val="none"/>
          <w:lang w:eastAsia="zh-CN"/>
        </w:rPr>
      </w:pPr>
      <w:r>
        <w:rPr>
          <w:rFonts w:hint="eastAsia" w:ascii="仿宋_GB2312" w:hAnsi="黑体" w:eastAsia="仿宋_GB2312"/>
          <w:sz w:val="32"/>
          <w:szCs w:val="32"/>
          <w:u w:val="none"/>
          <w:lang w:eastAsia="zh-CN"/>
        </w:rPr>
        <w:t>其中，重点项目预算绩效情况：</w:t>
      </w:r>
    </w:p>
    <w:p>
      <w:pPr>
        <w:ind w:firstLine="640" w:firstLineChars="200"/>
        <w:rPr>
          <w:rFonts w:hint="eastAsia" w:ascii="仿宋_GB2312" w:hAnsi="黑体" w:eastAsia="仿宋_GB2312" w:cs="仿宋_GB2312"/>
          <w:sz w:val="32"/>
          <w:szCs w:val="32"/>
          <w:u w:val="none"/>
          <w:lang w:eastAsia="zh-CN"/>
        </w:rPr>
      </w:pPr>
      <w:r>
        <w:rPr>
          <w:rFonts w:hint="eastAsia" w:ascii="仿宋_GB2312" w:hAnsi="黑体" w:eastAsia="仿宋_GB2312"/>
          <w:sz w:val="32"/>
          <w:szCs w:val="32"/>
          <w:u w:val="none"/>
          <w:lang w:val="en-US" w:eastAsia="zh-CN"/>
        </w:rPr>
        <w:t>1.</w:t>
      </w:r>
      <w:r>
        <w:rPr>
          <w:rFonts w:hint="eastAsia" w:ascii="仿宋_GB2312" w:hAnsi="黑体" w:eastAsia="仿宋_GB2312" w:cs="仿宋_GB2312"/>
          <w:sz w:val="32"/>
          <w:szCs w:val="32"/>
          <w:u w:val="none"/>
          <w:lang w:eastAsia="zh-CN"/>
        </w:rPr>
        <w:t>林业改革发展资金项目，预算安排</w:t>
      </w:r>
      <w:r>
        <w:rPr>
          <w:rFonts w:hint="eastAsia" w:ascii="仿宋_GB2312" w:hAnsi="黑体" w:eastAsia="仿宋_GB2312" w:cs="仿宋_GB2312"/>
          <w:sz w:val="32"/>
          <w:szCs w:val="32"/>
          <w:u w:val="none"/>
          <w:lang w:val="en-US" w:eastAsia="zh-CN"/>
        </w:rPr>
        <w:t>1336.03</w:t>
      </w:r>
      <w:r>
        <w:rPr>
          <w:rFonts w:hint="eastAsia" w:ascii="仿宋_GB2312" w:hAnsi="黑体" w:eastAsia="仿宋_GB2312" w:cs="仿宋_GB2312"/>
          <w:sz w:val="32"/>
          <w:szCs w:val="32"/>
          <w:u w:val="none"/>
          <w:lang w:eastAsia="zh-CN"/>
        </w:rPr>
        <w:t>万元，主要用于森林管护人员工资、社保及公积金等保障资金，绩效目标是</w:t>
      </w:r>
      <w:r>
        <w:rPr>
          <w:rFonts w:hint="eastAsia" w:ascii="仿宋_GB2312" w:hAnsi="黑体" w:eastAsia="仿宋_GB2312" w:cs="仿宋_GB2312"/>
          <w:sz w:val="32"/>
          <w:szCs w:val="32"/>
          <w:u w:val="none"/>
        </w:rPr>
        <w:t>毛瑞分局55.62万亩天保工程森林资源和20.26万亩生态公益林得到有效保护，确保林区森林资源不受破坏，维护生态平衡，加强护林防火及安全生产宣传，完善护林站设施维护及建设，提高林区一线护林员生产及生活质量</w:t>
      </w:r>
      <w:r>
        <w:rPr>
          <w:rFonts w:hint="eastAsia" w:ascii="仿宋_GB2312" w:hAnsi="黑体" w:eastAsia="仿宋_GB2312" w:cs="仿宋_GB2312"/>
          <w:sz w:val="32"/>
          <w:szCs w:val="32"/>
          <w:u w:val="none"/>
          <w:lang w:eastAsia="zh-CN"/>
        </w:rPr>
        <w:t>。</w:t>
      </w:r>
    </w:p>
    <w:p>
      <w:pPr>
        <w:ind w:firstLine="640" w:firstLineChars="200"/>
        <w:rPr>
          <w:rFonts w:hint="default" w:ascii="仿宋_GB2312" w:hAnsi="黑体" w:eastAsia="仿宋_GB2312" w:cs="仿宋_GB2312"/>
          <w:sz w:val="32"/>
          <w:szCs w:val="32"/>
          <w:u w:val="none"/>
          <w:lang w:val="en-US" w:eastAsia="zh-CN"/>
        </w:rPr>
      </w:pPr>
      <w:r>
        <w:rPr>
          <w:rFonts w:hint="eastAsia" w:ascii="仿宋_GB2312" w:hAnsi="黑体" w:eastAsia="仿宋_GB2312" w:cs="仿宋_GB2312"/>
          <w:sz w:val="32"/>
          <w:szCs w:val="32"/>
          <w:u w:val="none"/>
          <w:lang w:val="en-US" w:eastAsia="zh-CN"/>
        </w:rPr>
        <w:t>2.</w:t>
      </w:r>
      <w:bookmarkStart w:id="0" w:name="_GoBack"/>
      <w:r>
        <w:rPr>
          <w:rFonts w:hint="eastAsia" w:ascii="仿宋_GB2312" w:hAnsi="黑体" w:eastAsia="仿宋_GB2312" w:cs="仿宋_GB2312"/>
          <w:sz w:val="32"/>
          <w:szCs w:val="32"/>
          <w:u w:val="none"/>
          <w:lang w:eastAsia="zh-CN"/>
        </w:rPr>
        <w:t>林业生态保护恢复资金项目，预算安排</w:t>
      </w:r>
      <w:r>
        <w:rPr>
          <w:rFonts w:hint="eastAsia" w:ascii="仿宋_GB2312" w:hAnsi="黑体" w:eastAsia="仿宋_GB2312" w:cs="仿宋_GB2312"/>
          <w:sz w:val="32"/>
          <w:szCs w:val="32"/>
          <w:u w:val="none"/>
          <w:lang w:val="en-US" w:eastAsia="zh-CN"/>
        </w:rPr>
        <w:t>920.03</w:t>
      </w:r>
      <w:r>
        <w:rPr>
          <w:rFonts w:hint="eastAsia" w:ascii="仿宋_GB2312" w:hAnsi="黑体" w:eastAsia="仿宋_GB2312" w:cs="仿宋_GB2312"/>
          <w:sz w:val="32"/>
          <w:szCs w:val="32"/>
          <w:u w:val="none"/>
          <w:lang w:eastAsia="zh-CN"/>
        </w:rPr>
        <w:t>万元，主要用于森林管护人员工资、社保及公积金等保障资金，绩效目标是</w:t>
      </w:r>
      <w:r>
        <w:rPr>
          <w:rFonts w:hint="eastAsia" w:ascii="仿宋_GB2312" w:hAnsi="黑体" w:eastAsia="仿宋_GB2312" w:cs="仿宋_GB2312"/>
          <w:sz w:val="32"/>
          <w:szCs w:val="32"/>
          <w:u w:val="none"/>
        </w:rPr>
        <w:t>毛瑞分局55.62万亩天保工程森林资源和20.26万亩生态公益林得到有效保护，确保林区森林资源不受破坏，维护生态平衡，加强护林防火及安全生产宣传，完善护林站设施维护及建设，提高林区一线护林员生产及生活质量</w:t>
      </w:r>
      <w:r>
        <w:rPr>
          <w:rFonts w:hint="eastAsia" w:ascii="仿宋_GB2312" w:hAnsi="黑体" w:eastAsia="仿宋_GB2312" w:cs="仿宋_GB2312"/>
          <w:sz w:val="32"/>
          <w:szCs w:val="32"/>
          <w:u w:val="none"/>
          <w:lang w:eastAsia="zh-CN"/>
        </w:rPr>
        <w:t>。</w:t>
      </w:r>
      <w:bookmarkEnd w:id="0"/>
    </w:p>
    <w:p>
      <w:pPr>
        <w:jc w:val="center"/>
        <w:rPr>
          <w:rFonts w:ascii="黑体" w:hAnsi="黑体" w:eastAsia="黑体"/>
          <w:sz w:val="32"/>
          <w:szCs w:val="32"/>
          <w:u w:val="none"/>
        </w:rPr>
      </w:pPr>
    </w:p>
    <w:p>
      <w:pPr>
        <w:jc w:val="left"/>
        <w:rPr>
          <w:rFonts w:ascii="仿宋_GB2312" w:hAnsi="宋体" w:eastAsia="仿宋_GB2312" w:cs="宋体"/>
          <w:color w:val="000000"/>
          <w:kern w:val="0"/>
          <w:sz w:val="32"/>
          <w:szCs w:val="30"/>
          <w:u w:val="none"/>
        </w:rPr>
      </w:pPr>
    </w:p>
    <w:p>
      <w:pPr>
        <w:jc w:val="center"/>
        <w:rPr>
          <w:rFonts w:ascii="黑体" w:hAnsi="黑体" w:eastAsia="黑体"/>
          <w:b/>
          <w:sz w:val="32"/>
          <w:szCs w:val="32"/>
          <w:u w:val="none"/>
        </w:rPr>
      </w:pPr>
      <w:r>
        <w:rPr>
          <w:rFonts w:hint="eastAsia" w:ascii="黑体" w:hAnsi="黑体" w:eastAsia="黑体"/>
          <w:b/>
          <w:sz w:val="32"/>
          <w:szCs w:val="32"/>
          <w:u w:val="none"/>
        </w:rPr>
        <w:t>第四部分  名词解释</w:t>
      </w:r>
    </w:p>
    <w:p>
      <w:pPr>
        <w:ind w:firstLine="640" w:firstLineChars="200"/>
        <w:jc w:val="left"/>
        <w:rPr>
          <w:rFonts w:ascii="仿宋_GB2312" w:eastAsia="仿宋_GB2312" w:cs="宋体"/>
          <w:bCs/>
          <w:color w:val="000000"/>
          <w:kern w:val="0"/>
          <w:sz w:val="32"/>
          <w:szCs w:val="32"/>
          <w:u w:val="none"/>
          <w:lang w:val="zh-CN"/>
        </w:rPr>
      </w:pP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一、财政拨款收入：指本级财政当年拨付的资金。</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二、一般公共预算拨款收入：指用于反映税收收入、专项收入、行政事业性收费收入、罚没收入、国有资源（资产）有偿使用收入、政府住房基金收入、捐赠收入等财政收入。</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三、政府性基金预算拨款收入：指是用于反映政府为支持某项事业发展或特定基础设施建设，依法依规向公民、法人和其他组织征收的以及出让土地、发行彩票等方式取得的具有专门用途的资金</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 xml:space="preserve">四、事业收入：指用于反映事业单位开展专业业务活动及辅助活动所取得的收入。 </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五、事业单位经营收入：指用于反映事业单位在专业活动及辅助活动之外开展非独立核算经营活动取得的收入。</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六、其他收入：指除上述“财政拨款收入”“事业收入”“经营收入”等以外的收入。</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七、上年结转：指以前年度尚未完成、结转到本年按有关规定继续使用的资金。</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八、基本支出：指行政事业单位用于为保障其机构正常运转、完成日常工作任务而发生的人员支出和公用支出。</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九、工资福利支出：反映单位开支的在职职工和编制外长期聘用人员的各类劳动报酬，以及为上述人员缴纳的各项社会保险费等。</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一、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十二、项目支出：指各部门、各单位为完成其特定的工作任务和事业发展目标所发生的支出。</w:t>
      </w:r>
    </w:p>
    <w:p>
      <w:pPr>
        <w:ind w:firstLine="640" w:firstLineChars="200"/>
        <w:jc w:val="left"/>
        <w:rPr>
          <w:rFonts w:hint="eastAsia"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三、“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u w:val="none"/>
        </w:rPr>
      </w:pPr>
      <w:r>
        <w:rPr>
          <w:rFonts w:hint="eastAsia" w:ascii="仿宋_GB2312" w:hAnsi="宋体" w:eastAsia="仿宋_GB2312" w:cs="宋体"/>
          <w:color w:val="000000"/>
          <w:kern w:val="0"/>
          <w:sz w:val="32"/>
          <w:szCs w:val="30"/>
          <w:u w:val="none"/>
        </w:rPr>
        <w:t>十四、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rPr>
          <w:rFonts w:ascii="仿宋_GB2312" w:hAnsi="黑体" w:eastAsia="仿宋_GB2312" w:cs="仿宋_GB2312"/>
          <w:sz w:val="32"/>
          <w:szCs w:val="32"/>
          <w:u w:val="none"/>
        </w:rPr>
      </w:pPr>
    </w:p>
    <w:p>
      <w:pPr>
        <w:ind w:firstLine="640" w:firstLineChars="200"/>
        <w:jc w:val="left"/>
        <w:rPr>
          <w:rFonts w:ascii="仿宋_GB2312" w:hAnsi="黑体" w:eastAsia="仿宋_GB2312" w:cs="仿宋_GB2312"/>
          <w:sz w:val="32"/>
          <w:szCs w:val="32"/>
          <w:u w:val="none"/>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lenovo">
    <w15:presenceInfo w15:providerId="None" w15:userId="lenov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NzBkNjkxMDEyNzIwNDRjMmZkZTcyMmFmNzZhYTk1NDgifQ=="/>
  </w:docVars>
  <w:rsids>
    <w:rsidRoot w:val="00000000"/>
    <w:rsid w:val="00506461"/>
    <w:rsid w:val="01AB71A3"/>
    <w:rsid w:val="03984D1D"/>
    <w:rsid w:val="04545D1C"/>
    <w:rsid w:val="04A01318"/>
    <w:rsid w:val="04E8141C"/>
    <w:rsid w:val="04EA4184"/>
    <w:rsid w:val="04EF50AF"/>
    <w:rsid w:val="054948E3"/>
    <w:rsid w:val="06230449"/>
    <w:rsid w:val="06FE4311"/>
    <w:rsid w:val="072E0423"/>
    <w:rsid w:val="08BF40AC"/>
    <w:rsid w:val="0B9425B5"/>
    <w:rsid w:val="0BB21C2F"/>
    <w:rsid w:val="0C28077C"/>
    <w:rsid w:val="0D8E1E73"/>
    <w:rsid w:val="103435D2"/>
    <w:rsid w:val="1080090C"/>
    <w:rsid w:val="11B10F33"/>
    <w:rsid w:val="124A1CC4"/>
    <w:rsid w:val="134D2969"/>
    <w:rsid w:val="1430298B"/>
    <w:rsid w:val="15DD171F"/>
    <w:rsid w:val="16722D48"/>
    <w:rsid w:val="172B1F42"/>
    <w:rsid w:val="17FD6265"/>
    <w:rsid w:val="18073ECA"/>
    <w:rsid w:val="18DD19B3"/>
    <w:rsid w:val="18EB4B57"/>
    <w:rsid w:val="1CD7242A"/>
    <w:rsid w:val="1FB721C8"/>
    <w:rsid w:val="214E201A"/>
    <w:rsid w:val="21910C09"/>
    <w:rsid w:val="22B1603C"/>
    <w:rsid w:val="25401121"/>
    <w:rsid w:val="2786250D"/>
    <w:rsid w:val="298A7967"/>
    <w:rsid w:val="29EA13DF"/>
    <w:rsid w:val="2C3F26DF"/>
    <w:rsid w:val="2CAA24B5"/>
    <w:rsid w:val="2CB471D5"/>
    <w:rsid w:val="2CFFD3C3"/>
    <w:rsid w:val="2D1D376A"/>
    <w:rsid w:val="2DDD09AD"/>
    <w:rsid w:val="2EFF2BA5"/>
    <w:rsid w:val="30C916BD"/>
    <w:rsid w:val="32D026E1"/>
    <w:rsid w:val="345B087E"/>
    <w:rsid w:val="360C0A9D"/>
    <w:rsid w:val="378B147A"/>
    <w:rsid w:val="37DF1B78"/>
    <w:rsid w:val="381D7397"/>
    <w:rsid w:val="387662CD"/>
    <w:rsid w:val="39FA4695"/>
    <w:rsid w:val="3A6D4691"/>
    <w:rsid w:val="3BD20D57"/>
    <w:rsid w:val="3D700DED"/>
    <w:rsid w:val="3E1E4DCD"/>
    <w:rsid w:val="3E506594"/>
    <w:rsid w:val="3F141D55"/>
    <w:rsid w:val="3F1531C2"/>
    <w:rsid w:val="40526FD9"/>
    <w:rsid w:val="41FF6CEC"/>
    <w:rsid w:val="433165DE"/>
    <w:rsid w:val="44AB6657"/>
    <w:rsid w:val="44CD30D2"/>
    <w:rsid w:val="464C1B5B"/>
    <w:rsid w:val="468B4FF2"/>
    <w:rsid w:val="48696636"/>
    <w:rsid w:val="4A4C6847"/>
    <w:rsid w:val="4B32556A"/>
    <w:rsid w:val="4E8228E0"/>
    <w:rsid w:val="51086F86"/>
    <w:rsid w:val="521C611E"/>
    <w:rsid w:val="565E7330"/>
    <w:rsid w:val="569C46B5"/>
    <w:rsid w:val="57173EB7"/>
    <w:rsid w:val="58207565"/>
    <w:rsid w:val="5ADD57A7"/>
    <w:rsid w:val="5AEF16BE"/>
    <w:rsid w:val="5C78796F"/>
    <w:rsid w:val="5EF62019"/>
    <w:rsid w:val="617A6171"/>
    <w:rsid w:val="62D022B3"/>
    <w:rsid w:val="64441708"/>
    <w:rsid w:val="664275E4"/>
    <w:rsid w:val="6D625F4A"/>
    <w:rsid w:val="6D8C553B"/>
    <w:rsid w:val="6E335165"/>
    <w:rsid w:val="6FDB1131"/>
    <w:rsid w:val="71AE7596"/>
    <w:rsid w:val="720873D5"/>
    <w:rsid w:val="736C1A52"/>
    <w:rsid w:val="73CF45A9"/>
    <w:rsid w:val="73F03519"/>
    <w:rsid w:val="750A2CD7"/>
    <w:rsid w:val="75E76D83"/>
    <w:rsid w:val="762B73A9"/>
    <w:rsid w:val="76D87A6E"/>
    <w:rsid w:val="78240F24"/>
    <w:rsid w:val="7BF736D2"/>
    <w:rsid w:val="7CD14670"/>
    <w:rsid w:val="7D5176F5"/>
    <w:rsid w:val="7EFDD520"/>
    <w:rsid w:val="7FFFDC33"/>
    <w:rsid w:val="ABBF3834"/>
    <w:rsid w:val="D97F626E"/>
    <w:rsid w:val="EF4F270F"/>
    <w:rsid w:val="FC6FBB23"/>
    <w:rsid w:val="FF5F5C3D"/>
    <w:rsid w:val="FF7C1A1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4299</Words>
  <Characters>4841</Characters>
  <Lines>27</Lines>
  <Paragraphs>7</Paragraphs>
  <TotalTime>1</TotalTime>
  <ScaleCrop>false</ScaleCrop>
  <LinksUpToDate>false</LinksUpToDate>
  <CharactersWithSpaces>4867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2017-02-05T23:31:00Z</dcterms:created>
  <dc:creator>null,null,总收发</dc:creator>
  <cp:lastModifiedBy>lenovo</cp:lastModifiedBy>
  <dcterms:modified xsi:type="dcterms:W3CDTF">2023-02-02T10:00:39Z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46C4275A0A0C4D8D8C932611D56B0C4E</vt:lpwstr>
  </property>
</Properties>
</file>